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D096412"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623DED">
              <w:rPr>
                <w:rFonts w:ascii="Arial" w:hAnsi="Arial"/>
              </w:rPr>
              <w:t>7</w:t>
            </w:r>
            <w:r w:rsidR="00EA1409">
              <w:rPr>
                <w:rFonts w:ascii="Arial" w:hAnsi="Arial"/>
              </w:rPr>
              <w:t>-</w:t>
            </w:r>
            <w:r w:rsidR="00A13B02">
              <w:rPr>
                <w:rFonts w:ascii="Arial" w:hAnsi="Arial"/>
              </w:rPr>
              <w:t>18</w:t>
            </w:r>
          </w:p>
        </w:tc>
      </w:tr>
      <w:tr w:rsidR="000D6DA7" w14:paraId="1FFDA5D2" w14:textId="77777777" w:rsidTr="00767C25">
        <w:trPr>
          <w:jc w:val="center"/>
        </w:trPr>
        <w:tc>
          <w:tcPr>
            <w:tcW w:w="4370" w:type="dxa"/>
            <w:tcBorders>
              <w:left w:val="double" w:sz="6" w:space="0" w:color="auto"/>
            </w:tcBorders>
          </w:tcPr>
          <w:p w14:paraId="35F17CA2" w14:textId="7845730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5B/225 Annex 1 on AI 1.</w:t>
            </w:r>
            <w:r w:rsidR="009F6DFA">
              <w:rPr>
                <w:rFonts w:ascii="Arial" w:hAnsi="Arial"/>
              </w:rPr>
              <w:t>6</w:t>
            </w:r>
          </w:p>
        </w:tc>
        <w:tc>
          <w:tcPr>
            <w:tcW w:w="5008" w:type="dxa"/>
            <w:gridSpan w:val="2"/>
            <w:tcBorders>
              <w:right w:val="double" w:sz="6" w:space="0" w:color="auto"/>
            </w:tcBorders>
          </w:tcPr>
          <w:p w14:paraId="0C47225B" w14:textId="2D8F04E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B748DF">
              <w:rPr>
                <w:rFonts w:ascii="Arial" w:hAnsi="Arial"/>
              </w:rPr>
              <w:t>October 12</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DBF7BC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5B/225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3952C169"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29 November</w:t>
            </w:r>
            <w:r w:rsidR="00801BBD">
              <w:rPr>
                <w:rFonts w:ascii="Verdana" w:hAnsi="Verdana"/>
                <w:b/>
                <w:iCs/>
                <w:sz w:val="20"/>
                <w:lang w:eastAsia="zh-CN"/>
              </w:rPr>
              <w:t xml:space="preserve"> 20</w:t>
            </w:r>
            <w:r w:rsidR="003831C4">
              <w:rPr>
                <w:rFonts w:ascii="Verdana" w:hAnsi="Verdana"/>
                <w:b/>
                <w:iCs/>
                <w:sz w:val="20"/>
                <w:lang w:eastAsia="zh-CN"/>
              </w:rPr>
              <w:t>2</w:t>
            </w:r>
            <w:r w:rsidR="007B151D">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77777777" w:rsidR="009F037B" w:rsidRPr="009F037B" w:rsidRDefault="009F037B" w:rsidP="009F037B">
      <w:pPr>
        <w:pStyle w:val="Title3"/>
        <w:rPr>
          <w:lang w:val="en-US"/>
        </w:rPr>
      </w:pPr>
    </w:p>
    <w:p w14:paraId="0B9BFEAE" w14:textId="77777777" w:rsidR="001F56E3" w:rsidRPr="00DD06DC" w:rsidRDefault="001F56E3" w:rsidP="001F56E3">
      <w:pPr>
        <w:pStyle w:val="ChapNo"/>
      </w:pPr>
      <w:r w:rsidRPr="00DD06DC">
        <w:t xml:space="preserve">CHAPTER </w:t>
      </w:r>
      <w:r>
        <w:t>2</w:t>
      </w:r>
    </w:p>
    <w:p w14:paraId="7A861C7F" w14:textId="77777777" w:rsidR="001F56E3" w:rsidRPr="00DD06DC" w:rsidRDefault="001F56E3" w:rsidP="001F56E3">
      <w:pPr>
        <w:pStyle w:val="Chaptitle"/>
      </w:pPr>
      <w:r>
        <w:t>Aeronautical and maritime issues</w:t>
      </w:r>
    </w:p>
    <w:p w14:paraId="06002952" w14:textId="77777777" w:rsidR="001F56E3" w:rsidRPr="00DD06DC" w:rsidRDefault="001F56E3" w:rsidP="001F56E3">
      <w:pPr>
        <w:spacing w:before="0"/>
        <w:jc w:val="center"/>
      </w:pPr>
      <w:r w:rsidRPr="00DD06DC">
        <w:t>(Agenda items</w:t>
      </w:r>
      <w:r>
        <w:t xml:space="preserve"> 1.6, 1.7, 1.8, 1.9, 1.10, 1.11</w:t>
      </w:r>
      <w:r w:rsidRPr="00DD06DC">
        <w:t>)</w:t>
      </w:r>
    </w:p>
    <w:p w14:paraId="4F3DD66D" w14:textId="77777777" w:rsidR="001F56E3" w:rsidRPr="00DD06DC" w:rsidRDefault="001F56E3" w:rsidP="001F56E3">
      <w:pPr>
        <w:pStyle w:val="Agendaitem"/>
        <w:rPr>
          <w:lang w:val="en-GB"/>
        </w:rPr>
      </w:pPr>
      <w:r w:rsidRPr="00DD06DC">
        <w:rPr>
          <w:lang w:val="en-GB"/>
        </w:rPr>
        <w:t>Agenda item 1</w:t>
      </w:r>
      <w:r>
        <w:rPr>
          <w:lang w:val="en-GB"/>
        </w:rPr>
        <w:t>.6</w:t>
      </w:r>
      <w:r w:rsidRPr="00DD06DC">
        <w:rPr>
          <w:lang w:val="en-GB"/>
        </w:rPr>
        <w:t xml:space="preserve"> of Chapter </w:t>
      </w:r>
      <w:r>
        <w:rPr>
          <w:lang w:val="en-GB"/>
        </w:rPr>
        <w:t>2</w:t>
      </w:r>
    </w:p>
    <w:p w14:paraId="1257F0D0" w14:textId="77777777" w:rsidR="001F56E3" w:rsidRPr="005E3D05" w:rsidRDefault="001F56E3" w:rsidP="001F56E3">
      <w:pPr>
        <w:spacing w:before="0"/>
        <w:jc w:val="center"/>
      </w:pPr>
      <w:r w:rsidRPr="005E3D05">
        <w:rPr>
          <w:b/>
          <w:bCs/>
        </w:rPr>
        <w:t>(WP 5B</w:t>
      </w:r>
      <w:r w:rsidRPr="005E3D05">
        <w:rPr>
          <w:rStyle w:val="FootnoteReference"/>
          <w:b/>
          <w:bCs/>
        </w:rPr>
        <w:footnoteReference w:customMarkFollows="1" w:id="1"/>
        <w:t>*</w:t>
      </w:r>
      <w:r w:rsidRPr="005E3D05">
        <w:rPr>
          <w:b/>
          <w:bCs/>
        </w:rPr>
        <w:t xml:space="preserve"> /</w:t>
      </w:r>
      <w:r w:rsidRPr="005E3D05">
        <w:t xml:space="preserve"> </w:t>
      </w:r>
      <w:r w:rsidRPr="005E3D05">
        <w:rPr>
          <w:b/>
          <w:bCs/>
        </w:rPr>
        <w:t>WP 3M, WP 4A, WP 4C, WP 7B</w:t>
      </w:r>
      <w:r w:rsidRPr="005E3D05">
        <w:rPr>
          <w:b/>
        </w:rPr>
        <w:t>, WP 7D</w:t>
      </w:r>
      <w:r w:rsidRPr="005E3D05">
        <w:rPr>
          <w:b/>
          <w:bCs/>
        </w:rPr>
        <w:t>)</w:t>
      </w:r>
    </w:p>
    <w:p w14:paraId="52BE0D8A" w14:textId="77777777" w:rsidR="001F56E3" w:rsidRPr="00DD06DC" w:rsidRDefault="001F56E3" w:rsidP="001F56E3">
      <w:pPr>
        <w:pStyle w:val="Normalaftertitle"/>
        <w:rPr>
          <w:i/>
          <w:iCs/>
        </w:rPr>
      </w:pPr>
      <w:r w:rsidRPr="005E3D05">
        <w:rPr>
          <w:i/>
          <w:iCs/>
        </w:rPr>
        <w:t>1.6</w:t>
      </w:r>
      <w:r w:rsidRPr="005E3D05">
        <w:rPr>
          <w:i/>
          <w:iCs/>
        </w:rPr>
        <w:tab/>
        <w:t xml:space="preserve">to consider, in accordance with Resolution </w:t>
      </w:r>
      <w:r w:rsidRPr="005E3D05">
        <w:rPr>
          <w:b/>
          <w:bCs/>
          <w:i/>
          <w:iCs/>
        </w:rPr>
        <w:t>772 (WRC 19)</w:t>
      </w:r>
      <w:r w:rsidRPr="005E3D05">
        <w:rPr>
          <w:i/>
          <w:iCs/>
        </w:rPr>
        <w:t>, regulatory provisions</w:t>
      </w:r>
      <w:r w:rsidRPr="00605E86">
        <w:rPr>
          <w:i/>
          <w:iCs/>
        </w:rPr>
        <w:t xml:space="preserve"> to facilitate radiocommunications for sub-orbital </w:t>
      </w:r>
      <w:proofErr w:type="gramStart"/>
      <w:r w:rsidRPr="00605E86">
        <w:rPr>
          <w:i/>
          <w:iCs/>
        </w:rPr>
        <w:t>vehicles</w:t>
      </w:r>
      <w:r w:rsidRPr="00E163EE">
        <w:rPr>
          <w:bCs/>
          <w:i/>
          <w:iCs/>
          <w:lang w:eastAsia="zh-CN"/>
        </w:rPr>
        <w:t>;</w:t>
      </w:r>
      <w:proofErr w:type="gramEnd"/>
    </w:p>
    <w:p w14:paraId="601A46E4" w14:textId="77777777" w:rsidR="001F56E3" w:rsidRDefault="001F56E3" w:rsidP="001F56E3">
      <w:pPr>
        <w:pStyle w:val="Tabletext"/>
      </w:pPr>
    </w:p>
    <w:p w14:paraId="6B1E77E9" w14:textId="73A3431F" w:rsidR="001F56E3" w:rsidRPr="000F15B8" w:rsidRDefault="001F56E3" w:rsidP="001F56E3">
      <w:pPr>
        <w:pStyle w:val="Tabletext"/>
        <w:rPr>
          <w:i/>
          <w:iCs/>
          <w:sz w:val="24"/>
          <w:szCs w:val="24"/>
        </w:rPr>
      </w:pPr>
      <w:r w:rsidRPr="00605E86">
        <w:rPr>
          <w:sz w:val="24"/>
          <w:szCs w:val="24"/>
        </w:rPr>
        <w:t xml:space="preserve">Resolution </w:t>
      </w:r>
      <w:r w:rsidRPr="00605E86">
        <w:rPr>
          <w:b/>
          <w:bCs/>
          <w:sz w:val="24"/>
          <w:szCs w:val="24"/>
        </w:rPr>
        <w:t>772 (WRC 19)</w:t>
      </w:r>
      <w:r>
        <w:rPr>
          <w:sz w:val="24"/>
          <w:szCs w:val="24"/>
        </w:rPr>
        <w:t xml:space="preserve"> - </w:t>
      </w:r>
      <w:r w:rsidRPr="00605E86">
        <w:rPr>
          <w:sz w:val="24"/>
          <w:szCs w:val="24"/>
        </w:rPr>
        <w:t>Consideration of regulatory provisions to facilitate the introduction of sub-orbital vehicles</w:t>
      </w:r>
      <w:r>
        <w:rPr>
          <w:sz w:val="24"/>
          <w:szCs w:val="24"/>
        </w:rPr>
        <w:t>.</w:t>
      </w:r>
    </w:p>
    <w:p w14:paraId="0AEB12BE" w14:textId="77777777" w:rsidR="001F56E3" w:rsidRPr="00DD06DC" w:rsidRDefault="001F56E3" w:rsidP="001F56E3">
      <w:pPr>
        <w:pStyle w:val="Heading1"/>
      </w:pPr>
      <w:r>
        <w:t>2</w:t>
      </w:r>
      <w:r w:rsidRPr="00DD06DC">
        <w:t>/1.</w:t>
      </w:r>
      <w:r>
        <w:t>6</w:t>
      </w:r>
      <w:r w:rsidRPr="00DD06DC">
        <w:t>/1</w:t>
      </w:r>
      <w:r w:rsidRPr="00DD06DC">
        <w:tab/>
        <w:t>Executive summary</w:t>
      </w:r>
    </w:p>
    <w:p w14:paraId="773AC87B" w14:textId="6E705B71" w:rsidR="001F56E3" w:rsidRDefault="001F56E3" w:rsidP="001F56E3">
      <w:pPr>
        <w:rPr>
          <w:i/>
          <w:iCs/>
          <w:szCs w:val="24"/>
        </w:rPr>
      </w:pPr>
      <w:r w:rsidRPr="005E3D05">
        <w:rPr>
          <w:i/>
          <w:iCs/>
          <w:szCs w:val="24"/>
        </w:rPr>
        <w:t>[Text of the executive summary, not more than half a page of text to describe briefly the purpose of the agenda item, summarize the results of the studies carried out and, most importantly, provide a brief description of the method(s) identified that may satisfy the agenda item</w:t>
      </w:r>
      <w:r w:rsidRPr="005E3D05">
        <w:rPr>
          <w:i/>
          <w:iCs/>
        </w:rPr>
        <w:t xml:space="preserve">. See also </w:t>
      </w:r>
      <w:r w:rsidRPr="005E3D05">
        <w:rPr>
          <w:i/>
          <w:iCs/>
          <w:lang w:val="en-US"/>
        </w:rPr>
        <w:t>§A</w:t>
      </w:r>
      <w:r w:rsidRPr="005E3D05">
        <w:rPr>
          <w:i/>
          <w:iCs/>
        </w:rPr>
        <w:t xml:space="preserve">2.1 of Annex 2 to </w:t>
      </w:r>
      <w:hyperlink r:id="rId13" w:history="1">
        <w:r w:rsidRPr="005E3D05">
          <w:rPr>
            <w:rStyle w:val="Hyperlink"/>
            <w:i/>
            <w:iCs/>
          </w:rPr>
          <w:t>Resolution ITU-R 2-8</w:t>
        </w:r>
      </w:hyperlink>
      <w:r w:rsidRPr="005E3D05">
        <w:rPr>
          <w:i/>
          <w:iCs/>
          <w:szCs w:val="24"/>
        </w:rPr>
        <w:t>]</w:t>
      </w:r>
    </w:p>
    <w:p w14:paraId="6770F63C" w14:textId="35AFC0E4" w:rsidR="001F56E3" w:rsidRDefault="000D0EAF" w:rsidP="001F56E3">
      <w:pPr>
        <w:rPr>
          <w:ins w:id="13" w:author="USA" w:date="2021-09-07T21:19:00Z"/>
          <w:szCs w:val="24"/>
        </w:rPr>
      </w:pPr>
      <w:ins w:id="14" w:author="USA" w:date="2021-09-07T21:15:00Z">
        <w:r w:rsidRPr="000D0EAF">
          <w:rPr>
            <w:szCs w:val="24"/>
          </w:rPr>
          <w:t xml:space="preserve">Resolution 772 (WRC-19) invites the ITU-R to study the spectrum needs for stations on board sub-orbital vehicles, any appropriate modification to the Radio Regulations, excluding any new allocations or changes to the existing allocations in Article 5, and to identify whether there is a need for access to additional spectrum that should be addressed after WRC-23 by a future competent </w:t>
        </w:r>
        <w:r w:rsidRPr="00FD2976">
          <w:rPr>
            <w:szCs w:val="24"/>
          </w:rPr>
          <w:t>conference.</w:t>
        </w:r>
      </w:ins>
      <w:ins w:id="15" w:author="DoC-NASA-AF" w:date="2021-10-06T06:56:00Z">
        <w:r w:rsidR="00FD2976" w:rsidRPr="00FD2976">
          <w:rPr>
            <w:szCs w:val="24"/>
          </w:rPr>
          <w:t xml:space="preserve"> Resolution 772 (WRC-19) also invites the ITU-R to define the relevant technical characteristics and protection criteria for the studies to be undertaken,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application scenarios</w:t>
        </w:r>
      </w:ins>
    </w:p>
    <w:p w14:paraId="7E8E668C" w14:textId="17FE6555" w:rsidR="00023D51" w:rsidRDefault="00416E11" w:rsidP="00023D51">
      <w:pPr>
        <w:rPr>
          <w:ins w:id="16" w:author="USA" w:date="2021-09-08T13:58:00Z"/>
          <w:shd w:val="clear" w:color="auto" w:fill="FFFFFF"/>
          <w:lang w:eastAsia="zh-CN"/>
        </w:rPr>
      </w:pPr>
      <w:ins w:id="17" w:author="USA" w:date="2021-09-07T21:23:00Z">
        <w:r>
          <w:rPr>
            <w:szCs w:val="24"/>
          </w:rPr>
          <w:t>Studies have been carried out</w:t>
        </w:r>
      </w:ins>
      <w:ins w:id="18" w:author="USA" w:date="2021-09-08T13:53:00Z">
        <w:r w:rsidR="00EE2123">
          <w:rPr>
            <w:szCs w:val="24"/>
          </w:rPr>
          <w:t xml:space="preserve"> in Report ITU-R M.2477 showing</w:t>
        </w:r>
      </w:ins>
      <w:ins w:id="19" w:author="USA" w:date="2021-09-08T13:59:00Z">
        <w:r w:rsidR="00023D51" w:rsidRPr="00023D51">
          <w:rPr>
            <w:shd w:val="clear" w:color="auto" w:fill="FFFFFF"/>
            <w:lang w:eastAsia="zh-CN"/>
          </w:rPr>
          <w:t xml:space="preserve"> </w:t>
        </w:r>
        <w:r w:rsidR="00023D51">
          <w:rPr>
            <w:shd w:val="clear" w:color="auto" w:fill="FFFFFF"/>
            <w:lang w:eastAsia="zh-CN"/>
          </w:rPr>
          <w:t>c</w:t>
        </w:r>
        <w:r w:rsidR="00023D51" w:rsidRPr="00050CEF">
          <w:rPr>
            <w:shd w:val="clear" w:color="auto" w:fill="FFFFFF"/>
            <w:lang w:eastAsia="zh-CN"/>
          </w:rPr>
          <w:t>urrent space launches require large areas of international and national airspace that are made unavailable during the launch and re-entry window. This results in airspace disruptions, extra travel time, re-routing flight paths, additional aircraft fuel consumption, etc.</w:t>
        </w:r>
      </w:ins>
      <w:ins w:id="20" w:author="USA" w:date="2021-09-08T14:01:00Z">
        <w:r w:rsidR="00023D51">
          <w:rPr>
            <w:shd w:val="clear" w:color="auto" w:fill="FFFFFF"/>
            <w:lang w:eastAsia="zh-CN"/>
          </w:rPr>
          <w:t xml:space="preserve"> Studies </w:t>
        </w:r>
      </w:ins>
      <w:ins w:id="21" w:author="USA" w:date="2021-09-08T14:03:00Z">
        <w:r w:rsidR="00023D51">
          <w:rPr>
            <w:shd w:val="clear" w:color="auto" w:fill="FFFFFF"/>
            <w:lang w:eastAsia="zh-CN"/>
          </w:rPr>
          <w:t xml:space="preserve">in </w:t>
        </w:r>
      </w:ins>
      <w:ins w:id="22" w:author="USA" w:date="2021-09-08T14:01:00Z">
        <w:r w:rsidR="00023D51">
          <w:rPr>
            <w:shd w:val="clear" w:color="auto" w:fill="FFFFFF"/>
            <w:lang w:eastAsia="zh-CN"/>
          </w:rPr>
          <w:t>Report ITU-R M.2477</w:t>
        </w:r>
      </w:ins>
      <w:ins w:id="23" w:author="USA" w:date="2021-09-08T14:03:00Z">
        <w:r w:rsidR="00023D51">
          <w:rPr>
            <w:shd w:val="clear" w:color="auto" w:fill="FFFFFF"/>
            <w:lang w:eastAsia="zh-CN"/>
          </w:rPr>
          <w:t xml:space="preserve"> also show</w:t>
        </w:r>
      </w:ins>
      <w:ins w:id="24" w:author="USA" w:date="2021-09-08T13:54:00Z">
        <w:r w:rsidR="00EE2123">
          <w:rPr>
            <w:szCs w:val="24"/>
          </w:rPr>
          <w:t xml:space="preserve"> the feasibility of using the current avionics systems onboard suborbital vehicles</w:t>
        </w:r>
      </w:ins>
      <w:ins w:id="25" w:author="USA" w:date="2021-09-08T14:04:00Z">
        <w:r w:rsidR="00023D51">
          <w:rPr>
            <w:szCs w:val="24"/>
          </w:rPr>
          <w:t xml:space="preserve">, </w:t>
        </w:r>
      </w:ins>
      <w:ins w:id="26" w:author="USA" w:date="2021-09-08T14:16:00Z">
        <w:r w:rsidR="00FD23D0">
          <w:rPr>
            <w:szCs w:val="24"/>
          </w:rPr>
          <w:t>to</w:t>
        </w:r>
      </w:ins>
      <w:ins w:id="27" w:author="USA" w:date="2021-09-08T14:04:00Z">
        <w:r w:rsidR="00023D51">
          <w:rPr>
            <w:szCs w:val="24"/>
          </w:rPr>
          <w:t xml:space="preserve"> </w:t>
        </w:r>
      </w:ins>
      <w:ins w:id="28" w:author="USA" w:date="2021-09-08T13:55:00Z">
        <w:r w:rsidR="00EE2123">
          <w:rPr>
            <w:szCs w:val="24"/>
          </w:rPr>
          <w:t xml:space="preserve">facilitate the </w:t>
        </w:r>
      </w:ins>
      <w:ins w:id="29" w:author="USA" w:date="2021-09-08T14:05:00Z">
        <w:r w:rsidR="00023D51">
          <w:rPr>
            <w:szCs w:val="24"/>
          </w:rPr>
          <w:t xml:space="preserve">safe </w:t>
        </w:r>
      </w:ins>
      <w:ins w:id="30" w:author="USA" w:date="2021-09-08T13:55:00Z">
        <w:r w:rsidR="00EE2123">
          <w:rPr>
            <w:szCs w:val="24"/>
          </w:rPr>
          <w:t xml:space="preserve">integration </w:t>
        </w:r>
      </w:ins>
      <w:ins w:id="31" w:author="USA" w:date="2021-09-08T14:05:00Z">
        <w:r w:rsidR="00023D51">
          <w:rPr>
            <w:szCs w:val="24"/>
          </w:rPr>
          <w:t xml:space="preserve">of </w:t>
        </w:r>
      </w:ins>
      <w:ins w:id="32" w:author="USA" w:date="2021-09-08T13:58:00Z">
        <w:r w:rsidR="00023D51">
          <w:rPr>
            <w:shd w:val="clear" w:color="auto" w:fill="FFFFFF"/>
            <w:lang w:eastAsia="zh-CN"/>
          </w:rPr>
          <w:t>suborbital vehicles</w:t>
        </w:r>
        <w:r w:rsidR="00023D51" w:rsidRPr="00050CEF">
          <w:rPr>
            <w:shd w:val="clear" w:color="auto" w:fill="FFFFFF"/>
            <w:lang w:eastAsia="zh-CN"/>
          </w:rPr>
          <w:t xml:space="preserve"> into the same airspace as conventional aircraft during their transition to and from space in order to minimize the airspace disruption</w:t>
        </w:r>
        <w:r w:rsidR="00023D51">
          <w:rPr>
            <w:shd w:val="clear" w:color="auto" w:fill="FFFFFF"/>
            <w:lang w:eastAsia="zh-CN"/>
          </w:rPr>
          <w:t>.</w:t>
        </w:r>
      </w:ins>
      <w:ins w:id="33" w:author="USA" w:date="2021-09-08T14:17:00Z">
        <w:r w:rsidR="00FD23D0">
          <w:rPr>
            <w:shd w:val="clear" w:color="auto" w:fill="FFFFFF"/>
            <w:lang w:eastAsia="zh-CN"/>
          </w:rPr>
          <w:t xml:space="preserve"> </w:t>
        </w:r>
      </w:ins>
      <w:ins w:id="34" w:author="USA" w:date="2021-09-08T14:20:00Z">
        <w:r w:rsidR="00B37A85">
          <w:rPr>
            <w:shd w:val="clear" w:color="auto" w:fill="FFFFFF"/>
            <w:lang w:eastAsia="zh-CN"/>
          </w:rPr>
          <w:t>Report ITU-R M.2477</w:t>
        </w:r>
      </w:ins>
      <w:ins w:id="35" w:author="USA" w:date="2021-09-08T15:03:00Z">
        <w:r w:rsidR="0079131E">
          <w:rPr>
            <w:shd w:val="clear" w:color="auto" w:fill="FFFFFF"/>
            <w:lang w:eastAsia="zh-CN"/>
          </w:rPr>
          <w:t xml:space="preserve"> also</w:t>
        </w:r>
      </w:ins>
      <w:ins w:id="36" w:author="USA" w:date="2021-09-08T14:20:00Z">
        <w:r w:rsidR="00B37A85">
          <w:rPr>
            <w:shd w:val="clear" w:color="auto" w:fill="FFFFFF"/>
            <w:lang w:eastAsia="zh-CN"/>
          </w:rPr>
          <w:t xml:space="preserve"> identified s</w:t>
        </w:r>
      </w:ins>
      <w:ins w:id="37" w:author="USA" w:date="2021-09-08T14:18:00Z">
        <w:r w:rsidR="00B37A85">
          <w:rPr>
            <w:shd w:val="clear" w:color="auto" w:fill="FFFFFF"/>
            <w:lang w:eastAsia="zh-CN"/>
          </w:rPr>
          <w:t>everal existing radiocommunications services</w:t>
        </w:r>
      </w:ins>
      <w:ins w:id="38" w:author="USA" w:date="2021-09-08T14:19:00Z">
        <w:r w:rsidR="00B37A85">
          <w:rPr>
            <w:shd w:val="clear" w:color="auto" w:fill="FFFFFF"/>
            <w:lang w:eastAsia="zh-CN"/>
          </w:rPr>
          <w:t xml:space="preserve"> that can be used by stations onboard suborbital </w:t>
        </w:r>
        <w:proofErr w:type="gramStart"/>
        <w:r w:rsidR="00B37A85">
          <w:rPr>
            <w:shd w:val="clear" w:color="auto" w:fill="FFFFFF"/>
            <w:lang w:eastAsia="zh-CN"/>
          </w:rPr>
          <w:t>vehicles</w:t>
        </w:r>
      </w:ins>
      <w:ins w:id="39" w:author="USA" w:date="2021-09-08T14:21:00Z">
        <w:r w:rsidR="00B37A85">
          <w:rPr>
            <w:shd w:val="clear" w:color="auto" w:fill="FFFFFF"/>
            <w:lang w:eastAsia="zh-CN"/>
          </w:rPr>
          <w:t>, but</w:t>
        </w:r>
        <w:proofErr w:type="gramEnd"/>
        <w:r w:rsidR="00B37A85">
          <w:rPr>
            <w:shd w:val="clear" w:color="auto" w:fill="FFFFFF"/>
            <w:lang w:eastAsia="zh-CN"/>
          </w:rPr>
          <w:t xml:space="preserve"> may not necessarily be limited to</w:t>
        </w:r>
      </w:ins>
      <w:ins w:id="40" w:author="USA" w:date="2021-09-08T14:22:00Z">
        <w:r w:rsidR="00B37A85">
          <w:rPr>
            <w:shd w:val="clear" w:color="auto" w:fill="FFFFFF"/>
            <w:lang w:eastAsia="zh-CN"/>
          </w:rPr>
          <w:t xml:space="preserve">: a) AM(R)S for </w:t>
        </w:r>
      </w:ins>
      <w:ins w:id="41" w:author="USA" w:date="2021-09-08T14:23:00Z">
        <w:r w:rsidR="00B37A85">
          <w:rPr>
            <w:shd w:val="clear" w:color="auto" w:fill="FFFFFF"/>
            <w:lang w:eastAsia="zh-CN"/>
          </w:rPr>
          <w:t>VHF voice and data communications and ADS-B</w:t>
        </w:r>
      </w:ins>
      <w:ins w:id="42" w:author="USA" w:date="2021-09-08T14:25:00Z">
        <w:r w:rsidR="00B37A85">
          <w:rPr>
            <w:shd w:val="clear" w:color="auto" w:fill="FFFFFF"/>
            <w:lang w:eastAsia="zh-CN"/>
          </w:rPr>
          <w:t>;</w:t>
        </w:r>
      </w:ins>
      <w:ins w:id="43" w:author="USA" w:date="2021-09-08T14:23:00Z">
        <w:r w:rsidR="00B37A85">
          <w:rPr>
            <w:shd w:val="clear" w:color="auto" w:fill="FFFFFF"/>
            <w:lang w:eastAsia="zh-CN"/>
          </w:rPr>
          <w:t xml:space="preserve"> b) RNSS for navigation w</w:t>
        </w:r>
      </w:ins>
      <w:ins w:id="44" w:author="USA" w:date="2021-09-08T14:24:00Z">
        <w:r w:rsidR="00B37A85">
          <w:rPr>
            <w:shd w:val="clear" w:color="auto" w:fill="FFFFFF"/>
            <w:lang w:eastAsia="zh-CN"/>
          </w:rPr>
          <w:t xml:space="preserve">ith GNSS systems in 1 164-1 215 MHz and </w:t>
        </w:r>
      </w:ins>
      <w:ins w:id="45" w:author="USA" w:date="2021-09-08T14:25:00Z">
        <w:r w:rsidR="00B37A85">
          <w:rPr>
            <w:shd w:val="clear" w:color="auto" w:fill="FFFFFF"/>
            <w:lang w:eastAsia="zh-CN"/>
          </w:rPr>
          <w:t xml:space="preserve">1 559-1 610 MHz; </w:t>
        </w:r>
      </w:ins>
      <w:ins w:id="46" w:author="USA" w:date="2021-09-08T14:26:00Z">
        <w:r w:rsidR="00B37A85">
          <w:rPr>
            <w:shd w:val="clear" w:color="auto" w:fill="FFFFFF"/>
            <w:lang w:eastAsia="zh-CN"/>
          </w:rPr>
          <w:t>MSS for voice and data communications</w:t>
        </w:r>
      </w:ins>
      <w:ins w:id="47" w:author="USA" w:date="2021-09-08T14:28:00Z">
        <w:r w:rsidR="00B37A85">
          <w:rPr>
            <w:shd w:val="clear" w:color="auto" w:fill="FFFFFF"/>
            <w:lang w:eastAsia="zh-CN"/>
          </w:rPr>
          <w:t>; and MS for TT&amp;C</w:t>
        </w:r>
        <w:r w:rsidR="00A97892">
          <w:rPr>
            <w:shd w:val="clear" w:color="auto" w:fill="FFFFFF"/>
            <w:lang w:eastAsia="zh-CN"/>
          </w:rPr>
          <w:t xml:space="preserve"> applications.</w:t>
        </w:r>
      </w:ins>
    </w:p>
    <w:p w14:paraId="4CFCE854" w14:textId="14D394D4" w:rsidR="00E71F25" w:rsidRDefault="002507B4" w:rsidP="00E71F25">
      <w:pPr>
        <w:rPr>
          <w:szCs w:val="24"/>
        </w:rPr>
      </w:pPr>
      <w:ins w:id="48" w:author="USA" w:date="2021-09-08T14:45:00Z">
        <w:del w:id="49" w:author="Damon Ladson" w:date="2021-10-12T18:18:00Z">
          <w:r w:rsidRPr="00445E6A" w:rsidDel="00437F33">
            <w:rPr>
              <w:highlight w:val="cyan"/>
              <w:shd w:val="clear" w:color="auto" w:fill="FFFFFF"/>
              <w:lang w:eastAsia="zh-CN"/>
            </w:rPr>
            <w:delText xml:space="preserve">For the purpose of utilizing frequency allocations, </w:delText>
          </w:r>
        </w:del>
      </w:ins>
      <w:ins w:id="50" w:author="Damon Ladson" w:date="2021-10-12T18:18:00Z">
        <w:r w:rsidR="00437F33" w:rsidRPr="00445E6A">
          <w:rPr>
            <w:highlight w:val="cyan"/>
            <w:shd w:val="clear" w:color="auto" w:fill="FFFFFF"/>
            <w:lang w:eastAsia="zh-CN"/>
          </w:rPr>
          <w:t>S</w:t>
        </w:r>
      </w:ins>
      <w:ins w:id="51" w:author="USA" w:date="2021-09-08T14:45:00Z">
        <w:del w:id="52" w:author="Damon Ladson" w:date="2021-10-12T18:18:00Z">
          <w:r w:rsidRPr="00445E6A" w:rsidDel="00437F33">
            <w:rPr>
              <w:highlight w:val="cyan"/>
              <w:shd w:val="clear" w:color="auto" w:fill="FFFFFF"/>
              <w:lang w:eastAsia="zh-CN"/>
            </w:rPr>
            <w:delText>s</w:delText>
          </w:r>
        </w:del>
        <w:r w:rsidRPr="00445E6A">
          <w:rPr>
            <w:highlight w:val="cyan"/>
            <w:shd w:val="clear" w:color="auto" w:fill="FFFFFF"/>
            <w:lang w:eastAsia="zh-CN"/>
          </w:rPr>
          <w:t xml:space="preserve">uborbital vehicles </w:t>
        </w:r>
      </w:ins>
      <w:ins w:id="53" w:author="FAA" w:date="2021-10-12T16:26:00Z">
        <w:r w:rsidR="00625A96" w:rsidRPr="00445E6A">
          <w:rPr>
            <w:highlight w:val="cyan"/>
            <w:shd w:val="clear" w:color="auto" w:fill="FFFFFF"/>
            <w:lang w:eastAsia="zh-CN"/>
          </w:rPr>
          <w:t xml:space="preserve">have </w:t>
        </w:r>
      </w:ins>
      <w:ins w:id="54" w:author="FAA" w:date="2021-10-12T16:28:00Z">
        <w:r w:rsidR="00625A96" w:rsidRPr="00445E6A">
          <w:rPr>
            <w:highlight w:val="cyan"/>
            <w:shd w:val="clear" w:color="auto" w:fill="FFFFFF"/>
            <w:lang w:eastAsia="zh-CN"/>
          </w:rPr>
          <w:t xml:space="preserve">radio </w:t>
        </w:r>
      </w:ins>
      <w:ins w:id="55" w:author="FAA" w:date="2021-10-12T16:26:00Z">
        <w:r w:rsidR="00625A96" w:rsidRPr="00445E6A">
          <w:rPr>
            <w:highlight w:val="cyan"/>
            <w:shd w:val="clear" w:color="auto" w:fill="FFFFFF"/>
            <w:lang w:eastAsia="zh-CN"/>
          </w:rPr>
          <w:t>stations that</w:t>
        </w:r>
      </w:ins>
      <w:ins w:id="56" w:author="DoC-NASA-AF" w:date="2021-10-04T12:42:00Z">
        <w:r w:rsidR="008635DC" w:rsidRPr="00445E6A">
          <w:rPr>
            <w:highlight w:val="cyan"/>
            <w:shd w:val="clear" w:color="auto" w:fill="FFFFFF"/>
            <w:lang w:eastAsia="zh-CN"/>
          </w:rPr>
          <w:t xml:space="preserve"> operate in</w:t>
        </w:r>
      </w:ins>
      <w:ins w:id="57" w:author="DoC-NASA-AF" w:date="2021-10-04T12:45:00Z">
        <w:r w:rsidR="008635DC" w:rsidRPr="00445E6A">
          <w:rPr>
            <w:highlight w:val="cyan"/>
            <w:shd w:val="clear" w:color="auto" w:fill="FFFFFF"/>
            <w:lang w:eastAsia="zh-CN"/>
          </w:rPr>
          <w:t xml:space="preserve"> </w:t>
        </w:r>
      </w:ins>
      <w:ins w:id="58" w:author="FAA" w:date="2021-10-12T16:27:00Z">
        <w:r w:rsidR="00625A96" w:rsidRPr="00445E6A">
          <w:rPr>
            <w:highlight w:val="cyan"/>
            <w:shd w:val="clear" w:color="auto" w:fill="FFFFFF"/>
            <w:lang w:eastAsia="zh-CN"/>
          </w:rPr>
          <w:t xml:space="preserve">frequency </w:t>
        </w:r>
      </w:ins>
      <w:ins w:id="59" w:author="DoC-NASA-AF" w:date="2021-10-04T12:45:00Z">
        <w:r w:rsidR="008635DC" w:rsidRPr="00445E6A">
          <w:rPr>
            <w:highlight w:val="cyan"/>
            <w:shd w:val="clear" w:color="auto" w:fill="FFFFFF"/>
            <w:lang w:eastAsia="zh-CN"/>
          </w:rPr>
          <w:t xml:space="preserve">bands </w:t>
        </w:r>
      </w:ins>
      <w:ins w:id="60" w:author="DoC-NASA-AF" w:date="2021-10-04T12:46:00Z">
        <w:r w:rsidR="008635DC" w:rsidRPr="00445E6A">
          <w:rPr>
            <w:highlight w:val="cyan"/>
            <w:shd w:val="clear" w:color="auto" w:fill="FFFFFF"/>
            <w:lang w:eastAsia="zh-CN"/>
          </w:rPr>
          <w:t>allocated</w:t>
        </w:r>
      </w:ins>
      <w:ins w:id="61" w:author="DoC-NASA-AF" w:date="2021-10-04T12:45:00Z">
        <w:r w:rsidR="008635DC" w:rsidRPr="00445E6A">
          <w:rPr>
            <w:highlight w:val="cyan"/>
            <w:shd w:val="clear" w:color="auto" w:fill="FFFFFF"/>
            <w:lang w:eastAsia="zh-CN"/>
          </w:rPr>
          <w:t xml:space="preserve"> for </w:t>
        </w:r>
      </w:ins>
      <w:ins w:id="62" w:author="Damon Ladson" w:date="2021-10-12T18:18:00Z">
        <w:r w:rsidR="00437F33" w:rsidRPr="00445E6A">
          <w:rPr>
            <w:highlight w:val="cyan"/>
            <w:shd w:val="clear" w:color="auto" w:fill="FFFFFF"/>
            <w:lang w:eastAsia="zh-CN"/>
          </w:rPr>
          <w:t xml:space="preserve">both </w:t>
        </w:r>
      </w:ins>
      <w:ins w:id="63" w:author="DoC-NASA-AF" w:date="2021-10-04T12:45:00Z">
        <w:r w:rsidR="008635DC" w:rsidRPr="00445E6A">
          <w:rPr>
            <w:highlight w:val="cyan"/>
            <w:shd w:val="clear" w:color="auto" w:fill="FFFFFF"/>
            <w:lang w:eastAsia="zh-CN"/>
          </w:rPr>
          <w:t>ter</w:t>
        </w:r>
      </w:ins>
      <w:ins w:id="64" w:author="DoC-NASA-AF" w:date="2021-10-04T12:46:00Z">
        <w:r w:rsidR="008635DC" w:rsidRPr="00445E6A">
          <w:rPr>
            <w:highlight w:val="cyan"/>
            <w:shd w:val="clear" w:color="auto" w:fill="FFFFFF"/>
            <w:lang w:eastAsia="zh-CN"/>
          </w:rPr>
          <w:t>restrial services</w:t>
        </w:r>
      </w:ins>
      <w:ins w:id="65" w:author="USA" w:date="2021-09-08T14:45:00Z">
        <w:r w:rsidRPr="00445E6A">
          <w:rPr>
            <w:highlight w:val="cyan"/>
            <w:shd w:val="clear" w:color="auto" w:fill="FFFFFF"/>
            <w:lang w:eastAsia="zh-CN"/>
          </w:rPr>
          <w:t xml:space="preserve"> </w:t>
        </w:r>
      </w:ins>
      <w:ins w:id="66" w:author="DoC-NASA-AF" w:date="2021-10-04T12:42:00Z">
        <w:r w:rsidR="008635DC" w:rsidRPr="00445E6A">
          <w:rPr>
            <w:highlight w:val="cyan"/>
            <w:shd w:val="clear" w:color="auto" w:fill="FFFFFF"/>
            <w:lang w:eastAsia="zh-CN"/>
          </w:rPr>
          <w:t xml:space="preserve">and </w:t>
        </w:r>
        <w:del w:id="67" w:author="Damon Ladson" w:date="2021-10-12T18:19:00Z">
          <w:r w:rsidR="008635DC" w:rsidRPr="00445E6A" w:rsidDel="00437F33">
            <w:rPr>
              <w:highlight w:val="cyan"/>
              <w:shd w:val="clear" w:color="auto" w:fill="FFFFFF"/>
              <w:lang w:eastAsia="zh-CN"/>
            </w:rPr>
            <w:delText xml:space="preserve">likewise </w:delText>
          </w:r>
        </w:del>
      </w:ins>
      <w:ins w:id="68" w:author="FAA" w:date="2021-10-12T16:29:00Z">
        <w:del w:id="69" w:author="Damon Ladson" w:date="2021-10-12T18:19:00Z">
          <w:r w:rsidR="00625A96" w:rsidRPr="00445E6A" w:rsidDel="00437F33">
            <w:rPr>
              <w:highlight w:val="cyan"/>
              <w:shd w:val="clear" w:color="auto" w:fill="FFFFFF"/>
              <w:lang w:eastAsia="zh-CN"/>
            </w:rPr>
            <w:delText xml:space="preserve">stations that </w:delText>
          </w:r>
        </w:del>
      </w:ins>
      <w:ins w:id="70" w:author="DoC-NASA-AF" w:date="2021-10-04T12:42:00Z">
        <w:del w:id="71" w:author="Damon Ladson" w:date="2021-10-12T18:19:00Z">
          <w:r w:rsidR="008635DC" w:rsidRPr="00445E6A" w:rsidDel="00437F33">
            <w:rPr>
              <w:highlight w:val="cyan"/>
              <w:shd w:val="clear" w:color="auto" w:fill="FFFFFF"/>
              <w:lang w:eastAsia="zh-CN"/>
            </w:rPr>
            <w:delText xml:space="preserve">operate </w:delText>
          </w:r>
        </w:del>
      </w:ins>
      <w:ins w:id="72" w:author="DoC-NASA-AF" w:date="2021-10-04T12:46:00Z">
        <w:del w:id="73" w:author="Damon Ladson" w:date="2021-10-12T18:19:00Z">
          <w:r w:rsidR="008635DC" w:rsidRPr="00445E6A" w:rsidDel="00437F33">
            <w:rPr>
              <w:highlight w:val="cyan"/>
              <w:shd w:val="clear" w:color="auto" w:fill="FFFFFF"/>
              <w:lang w:eastAsia="zh-CN"/>
            </w:rPr>
            <w:delText xml:space="preserve">in </w:delText>
          </w:r>
        </w:del>
      </w:ins>
      <w:ins w:id="74" w:author="FAA" w:date="2021-10-12T16:27:00Z">
        <w:del w:id="75" w:author="Damon Ladson" w:date="2021-10-12T18:19:00Z">
          <w:r w:rsidR="00625A96" w:rsidRPr="00445E6A" w:rsidDel="00437F33">
            <w:rPr>
              <w:highlight w:val="cyan"/>
              <w:shd w:val="clear" w:color="auto" w:fill="FFFFFF"/>
              <w:lang w:eastAsia="zh-CN"/>
            </w:rPr>
            <w:delText xml:space="preserve">frequency </w:delText>
          </w:r>
        </w:del>
      </w:ins>
      <w:ins w:id="76" w:author="DoC-NASA-AF" w:date="2021-10-04T12:46:00Z">
        <w:del w:id="77" w:author="Damon Ladson" w:date="2021-10-12T18:19:00Z">
          <w:r w:rsidR="008635DC" w:rsidRPr="00445E6A" w:rsidDel="00437F33">
            <w:rPr>
              <w:highlight w:val="cyan"/>
              <w:shd w:val="clear" w:color="auto" w:fill="FFFFFF"/>
              <w:lang w:eastAsia="zh-CN"/>
            </w:rPr>
            <w:delText xml:space="preserve">bands allocated for </w:delText>
          </w:r>
        </w:del>
        <w:r w:rsidR="008635DC" w:rsidRPr="00445E6A">
          <w:rPr>
            <w:highlight w:val="cyan"/>
            <w:shd w:val="clear" w:color="auto" w:fill="FFFFFF"/>
            <w:lang w:eastAsia="zh-CN"/>
          </w:rPr>
          <w:t>space services</w:t>
        </w:r>
      </w:ins>
      <w:ins w:id="78" w:author="USA" w:date="2021-09-08T14:45:00Z">
        <w:r w:rsidRPr="00445E6A">
          <w:rPr>
            <w:highlight w:val="cyan"/>
            <w:shd w:val="clear" w:color="auto" w:fill="FFFFFF"/>
            <w:lang w:eastAsia="zh-CN"/>
          </w:rPr>
          <w:t>.</w:t>
        </w:r>
      </w:ins>
      <w:ins w:id="79" w:author="USA" w:date="2021-09-08T14:46:00Z">
        <w:r w:rsidRPr="00445E6A">
          <w:rPr>
            <w:highlight w:val="cyan"/>
            <w:shd w:val="clear" w:color="auto" w:fill="FFFFFF"/>
            <w:lang w:eastAsia="zh-CN"/>
          </w:rPr>
          <w:t xml:space="preserve"> </w:t>
        </w:r>
        <w:del w:id="80" w:author="Damon Ladson" w:date="2021-10-12T18:19:00Z">
          <w:r w:rsidRPr="00445E6A" w:rsidDel="00437F33">
            <w:rPr>
              <w:highlight w:val="cyan"/>
              <w:shd w:val="clear" w:color="auto" w:fill="FFFFFF"/>
              <w:lang w:eastAsia="zh-CN"/>
            </w:rPr>
            <w:delText xml:space="preserve">Hence, there </w:delText>
          </w:r>
        </w:del>
      </w:ins>
      <w:ins w:id="81" w:author="Damon Ladson" w:date="2021-10-12T18:19:00Z">
        <w:r w:rsidR="00437F33" w:rsidRPr="00445E6A">
          <w:rPr>
            <w:highlight w:val="cyan"/>
            <w:shd w:val="clear" w:color="auto" w:fill="FFFFFF"/>
            <w:lang w:eastAsia="zh-CN"/>
          </w:rPr>
          <w:t>Consequently,</w:t>
        </w:r>
      </w:ins>
      <w:ins w:id="82" w:author="USA" w:date="2021-10-13T09:48:00Z">
        <w:r w:rsidR="00445E6A">
          <w:rPr>
            <w:highlight w:val="cyan"/>
            <w:shd w:val="clear" w:color="auto" w:fill="FFFFFF"/>
            <w:lang w:eastAsia="zh-CN"/>
          </w:rPr>
          <w:t xml:space="preserve"> there</w:t>
        </w:r>
      </w:ins>
      <w:ins w:id="83" w:author="Damon Ladson" w:date="2021-10-12T18:19:00Z">
        <w:r w:rsidR="00437F33" w:rsidRPr="00445E6A">
          <w:rPr>
            <w:highlight w:val="cyan"/>
            <w:shd w:val="clear" w:color="auto" w:fill="FFFFFF"/>
            <w:lang w:eastAsia="zh-CN"/>
          </w:rPr>
          <w:t xml:space="preserve"> </w:t>
        </w:r>
      </w:ins>
      <w:ins w:id="84" w:author="USA" w:date="2021-09-08T14:46:00Z">
        <w:r w:rsidRPr="00445E6A">
          <w:rPr>
            <w:highlight w:val="cyan"/>
            <w:shd w:val="clear" w:color="auto" w:fill="FFFFFF"/>
            <w:lang w:eastAsia="zh-CN"/>
          </w:rPr>
          <w:t xml:space="preserve">is a need for this clarification to be made in Article 4 of </w:t>
        </w:r>
      </w:ins>
      <w:ins w:id="85" w:author="USA" w:date="2021-09-08T14:51:00Z">
        <w:r w:rsidR="003A213B" w:rsidRPr="00445E6A">
          <w:rPr>
            <w:highlight w:val="cyan"/>
            <w:shd w:val="clear" w:color="auto" w:fill="FFFFFF"/>
            <w:lang w:eastAsia="zh-CN"/>
          </w:rPr>
          <w:t xml:space="preserve">the </w:t>
        </w:r>
      </w:ins>
      <w:ins w:id="86" w:author="USA" w:date="2021-09-08T14:46:00Z">
        <w:r w:rsidRPr="00445E6A">
          <w:rPr>
            <w:highlight w:val="cyan"/>
            <w:shd w:val="clear" w:color="auto" w:fill="FFFFFF"/>
            <w:lang w:eastAsia="zh-CN"/>
          </w:rPr>
          <w:t>Radio Regulations</w:t>
        </w:r>
      </w:ins>
      <w:ins w:id="87" w:author="USA" w:date="2021-09-08T14:47:00Z">
        <w:r w:rsidRPr="00445E6A">
          <w:rPr>
            <w:highlight w:val="cyan"/>
            <w:shd w:val="clear" w:color="auto" w:fill="FFFFFF"/>
            <w:lang w:eastAsia="zh-CN"/>
          </w:rPr>
          <w:t>.</w:t>
        </w:r>
      </w:ins>
    </w:p>
    <w:p w14:paraId="4C50C516" w14:textId="1927FF76" w:rsidR="00E71F25" w:rsidRDefault="00E71F25" w:rsidP="00E71F25">
      <w:pPr>
        <w:rPr>
          <w:ins w:id="88" w:author="USA" w:date="2021-09-07T21:39:00Z"/>
          <w:szCs w:val="24"/>
        </w:rPr>
      </w:pPr>
    </w:p>
    <w:p w14:paraId="42C0E2CC" w14:textId="7D5E5C07" w:rsidR="00E71F25" w:rsidRPr="00445E6A" w:rsidRDefault="00E71F25" w:rsidP="00E71F25">
      <w:pPr>
        <w:rPr>
          <w:ins w:id="89" w:author="USA" w:date="2021-09-07T21:39:00Z"/>
          <w:szCs w:val="24"/>
          <w:highlight w:val="cyan"/>
        </w:rPr>
      </w:pPr>
      <w:ins w:id="90" w:author="USA" w:date="2021-09-07T21:39:00Z">
        <w:r w:rsidRPr="00445E6A">
          <w:rPr>
            <w:szCs w:val="24"/>
            <w:highlight w:val="cyan"/>
          </w:rPr>
          <w:t xml:space="preserve">Proposal for this clarification to be made in </w:t>
        </w:r>
        <w:r w:rsidRPr="00445E6A">
          <w:rPr>
            <w:b/>
            <w:szCs w:val="24"/>
            <w:highlight w:val="cyan"/>
          </w:rPr>
          <w:t>Article 4</w:t>
        </w:r>
        <w:r w:rsidRPr="00445E6A">
          <w:rPr>
            <w:szCs w:val="24"/>
            <w:highlight w:val="cyan"/>
          </w:rPr>
          <w:t>:</w:t>
        </w:r>
      </w:ins>
    </w:p>
    <w:p w14:paraId="399C5530" w14:textId="7EEF8138" w:rsidR="00E71F25" w:rsidRDefault="00E71F25" w:rsidP="00E71F25">
      <w:pPr>
        <w:rPr>
          <w:ins w:id="91" w:author="USA" w:date="2021-09-07T21:28:00Z"/>
          <w:szCs w:val="24"/>
        </w:rPr>
      </w:pPr>
      <w:bookmarkStart w:id="92" w:name="_Hlk85011536"/>
      <w:ins w:id="93" w:author="USA" w:date="2021-09-07T21:39:00Z">
        <w:r w:rsidRPr="00445E6A">
          <w:rPr>
            <w:i/>
            <w:szCs w:val="24"/>
            <w:highlight w:val="cyan"/>
          </w:rPr>
          <w:t>Stations onboard suborbital vehicles (RR</w:t>
        </w:r>
      </w:ins>
      <w:ins w:id="94" w:author="USA" w:date="2021-09-14T10:23:00Z">
        <w:r w:rsidR="002A6B3B" w:rsidRPr="00445E6A">
          <w:rPr>
            <w:i/>
            <w:szCs w:val="24"/>
            <w:highlight w:val="cyan"/>
          </w:rPr>
          <w:t xml:space="preserve"> </w:t>
        </w:r>
      </w:ins>
      <w:ins w:id="95" w:author="FAA" w:date="2021-10-12T16:42:00Z">
        <w:r w:rsidR="00AE4E42" w:rsidRPr="00445E6A">
          <w:rPr>
            <w:i/>
            <w:szCs w:val="24"/>
            <w:highlight w:val="cyan"/>
          </w:rPr>
          <w:t>1.62, 1.63, and 1.64</w:t>
        </w:r>
      </w:ins>
      <w:ins w:id="96" w:author="USA" w:date="2021-09-07T21:39:00Z">
        <w:r w:rsidRPr="00445E6A">
          <w:rPr>
            <w:i/>
            <w:szCs w:val="24"/>
            <w:highlight w:val="cyan"/>
          </w:rPr>
          <w:t xml:space="preserve">) </w:t>
        </w:r>
      </w:ins>
      <w:ins w:id="97" w:author="FAA" w:date="2021-10-12T16:35:00Z">
        <w:r w:rsidR="00AE4E42" w:rsidRPr="00445E6A">
          <w:rPr>
            <w:i/>
            <w:szCs w:val="24"/>
            <w:highlight w:val="cyan"/>
          </w:rPr>
          <w:t xml:space="preserve">may </w:t>
        </w:r>
      </w:ins>
      <w:ins w:id="98" w:author="USA" w:date="2021-09-07T21:39:00Z">
        <w:r w:rsidRPr="00445E6A">
          <w:rPr>
            <w:i/>
            <w:szCs w:val="24"/>
            <w:highlight w:val="cyan"/>
          </w:rPr>
          <w:t xml:space="preserve">use allocations to terrestrial and/or space radiocommunications services </w:t>
        </w:r>
      </w:ins>
      <w:ins w:id="99" w:author="FAA" w:date="2021-10-12T16:31:00Z">
        <w:r w:rsidR="00625A96" w:rsidRPr="00445E6A">
          <w:rPr>
            <w:i/>
            <w:szCs w:val="24"/>
            <w:highlight w:val="cyan"/>
          </w:rPr>
          <w:t>when executing suborbital flight</w:t>
        </w:r>
      </w:ins>
      <w:ins w:id="100" w:author="USA" w:date="2021-10-13T10:13:00Z">
        <w:r w:rsidR="006C2134">
          <w:rPr>
            <w:i/>
            <w:szCs w:val="24"/>
            <w:highlight w:val="cyan"/>
          </w:rPr>
          <w:t>.</w:t>
        </w:r>
      </w:ins>
      <w:ins w:id="101" w:author="Damon Ladson" w:date="2021-10-12T18:20:00Z">
        <w:del w:id="102" w:author="USA" w:date="2021-10-13T10:14:00Z">
          <w:r w:rsidR="00437F33" w:rsidRPr="00374809" w:rsidDel="006C2134">
            <w:rPr>
              <w:i/>
              <w:szCs w:val="24"/>
              <w:highlight w:val="cyan"/>
              <w:rPrChange w:id="103" w:author="Damon Ladson" w:date="2021-10-12T18:23:00Z">
                <w:rPr>
                  <w:i/>
                  <w:szCs w:val="24"/>
                </w:rPr>
              </w:rPrChange>
            </w:rPr>
            <w:delText>,</w:delText>
          </w:r>
        </w:del>
        <w:r w:rsidR="00437F33" w:rsidRPr="00374809">
          <w:rPr>
            <w:i/>
            <w:szCs w:val="24"/>
            <w:highlight w:val="cyan"/>
            <w:rPrChange w:id="104" w:author="Damon Ladson" w:date="2021-10-12T18:23:00Z">
              <w:rPr>
                <w:i/>
                <w:szCs w:val="24"/>
              </w:rPr>
            </w:rPrChange>
          </w:rPr>
          <w:t xml:space="preserve">  Suborbital </w:t>
        </w:r>
      </w:ins>
      <w:ins w:id="105" w:author="Damon Ladson" w:date="2021-10-12T18:21:00Z">
        <w:r w:rsidR="00437F33" w:rsidRPr="00374809">
          <w:rPr>
            <w:i/>
            <w:szCs w:val="24"/>
            <w:highlight w:val="cyan"/>
            <w:rPrChange w:id="106" w:author="Damon Ladson" w:date="2021-10-12T18:23:00Z">
              <w:rPr>
                <w:i/>
                <w:szCs w:val="24"/>
              </w:rPr>
            </w:rPrChange>
          </w:rPr>
          <w:t xml:space="preserve">flight </w:t>
        </w:r>
      </w:ins>
      <w:ins w:id="107" w:author="FAA" w:date="2021-10-12T16:31:00Z">
        <w:del w:id="108" w:author="Damon Ladson" w:date="2021-10-12T18:20:00Z">
          <w:r w:rsidR="00625A96" w:rsidRPr="00374809" w:rsidDel="00437F33">
            <w:rPr>
              <w:i/>
              <w:szCs w:val="24"/>
              <w:highlight w:val="cyan"/>
              <w:rPrChange w:id="109" w:author="Damon Ladson" w:date="2021-10-12T18:23:00Z">
                <w:rPr>
                  <w:i/>
                  <w:szCs w:val="24"/>
                </w:rPr>
              </w:rPrChange>
            </w:rPr>
            <w:delText>,</w:delText>
          </w:r>
        </w:del>
        <w:r w:rsidR="00625A96" w:rsidRPr="00374809">
          <w:rPr>
            <w:i/>
            <w:szCs w:val="24"/>
            <w:highlight w:val="cyan"/>
            <w:rPrChange w:id="110" w:author="Damon Ladson" w:date="2021-10-12T18:23:00Z">
              <w:rPr>
                <w:i/>
                <w:szCs w:val="24"/>
              </w:rPr>
            </w:rPrChange>
          </w:rPr>
          <w:t xml:space="preserve"> </w:t>
        </w:r>
        <w:del w:id="111" w:author="Damon Ladson" w:date="2021-10-12T18:21:00Z">
          <w:r w:rsidR="00625A96" w:rsidRPr="00374809" w:rsidDel="00437F33">
            <w:rPr>
              <w:i/>
              <w:szCs w:val="24"/>
              <w:highlight w:val="cyan"/>
              <w:rPrChange w:id="112" w:author="Damon Ladson" w:date="2021-10-12T18:23:00Z">
                <w:rPr>
                  <w:i/>
                  <w:szCs w:val="24"/>
                </w:rPr>
              </w:rPrChange>
            </w:rPr>
            <w:delText xml:space="preserve">which </w:delText>
          </w:r>
        </w:del>
        <w:r w:rsidR="00625A96" w:rsidRPr="00374809">
          <w:rPr>
            <w:i/>
            <w:szCs w:val="24"/>
            <w:highlight w:val="cyan"/>
            <w:rPrChange w:id="113" w:author="Damon Ladson" w:date="2021-10-12T18:23:00Z">
              <w:rPr>
                <w:i/>
                <w:szCs w:val="24"/>
              </w:rPr>
            </w:rPrChange>
          </w:rPr>
          <w:t xml:space="preserve">is the intentional flight of a vehicle expected to reach the upper atmosphere with a portion of its flight path that may occur in space for a brief </w:t>
        </w:r>
        <w:proofErr w:type="gramStart"/>
        <w:r w:rsidR="00625A96" w:rsidRPr="00374809">
          <w:rPr>
            <w:i/>
            <w:szCs w:val="24"/>
            <w:highlight w:val="cyan"/>
            <w:rPrChange w:id="114" w:author="Damon Ladson" w:date="2021-10-12T18:23:00Z">
              <w:rPr>
                <w:i/>
                <w:szCs w:val="24"/>
              </w:rPr>
            </w:rPrChange>
          </w:rPr>
          <w:t>period of time</w:t>
        </w:r>
      </w:ins>
      <w:proofErr w:type="gramEnd"/>
      <w:ins w:id="115" w:author="USA" w:date="2021-09-07T21:39:00Z">
        <w:r w:rsidRPr="00374809">
          <w:rPr>
            <w:i/>
            <w:szCs w:val="24"/>
            <w:highlight w:val="cyan"/>
            <w:rPrChange w:id="116" w:author="Damon Ladson" w:date="2021-10-12T18:23:00Z">
              <w:rPr>
                <w:i/>
                <w:szCs w:val="24"/>
              </w:rPr>
            </w:rPrChange>
          </w:rPr>
          <w:t xml:space="preserve">. </w:t>
        </w:r>
        <w:del w:id="117" w:author="Damon Ladson" w:date="2021-10-12T18:21:00Z">
          <w:r w:rsidRPr="00374809" w:rsidDel="00437F33">
            <w:rPr>
              <w:i/>
              <w:szCs w:val="24"/>
              <w:highlight w:val="cyan"/>
              <w:rPrChange w:id="118" w:author="Damon Ladson" w:date="2021-10-12T18:23:00Z">
                <w:rPr>
                  <w:i/>
                  <w:szCs w:val="24"/>
                </w:rPr>
              </w:rPrChange>
            </w:rPr>
            <w:delText xml:space="preserve">Such </w:delText>
          </w:r>
        </w:del>
      </w:ins>
      <w:ins w:id="119" w:author="Damon Ladson" w:date="2021-10-12T18:21:00Z">
        <w:r w:rsidR="00437F33" w:rsidRPr="00374809">
          <w:rPr>
            <w:i/>
            <w:szCs w:val="24"/>
            <w:highlight w:val="cyan"/>
            <w:rPrChange w:id="120" w:author="Damon Ladson" w:date="2021-10-12T18:23:00Z">
              <w:rPr>
                <w:i/>
                <w:szCs w:val="24"/>
              </w:rPr>
            </w:rPrChange>
          </w:rPr>
          <w:t xml:space="preserve">Radiocommunications </w:t>
        </w:r>
      </w:ins>
      <w:ins w:id="121" w:author="Damon Ladson" w:date="2021-10-12T18:22:00Z">
        <w:r w:rsidR="00437F33" w:rsidRPr="00374809">
          <w:rPr>
            <w:i/>
            <w:szCs w:val="24"/>
            <w:highlight w:val="cyan"/>
            <w:rPrChange w:id="122" w:author="Damon Ladson" w:date="2021-10-12T18:23:00Z">
              <w:rPr>
                <w:i/>
                <w:szCs w:val="24"/>
              </w:rPr>
            </w:rPrChange>
          </w:rPr>
          <w:t xml:space="preserve">for this </w:t>
        </w:r>
      </w:ins>
      <w:ins w:id="123" w:author="USA" w:date="2021-09-07T21:39:00Z">
        <w:r w:rsidRPr="00374809">
          <w:rPr>
            <w:i/>
            <w:szCs w:val="24"/>
            <w:highlight w:val="cyan"/>
            <w:rPrChange w:id="124" w:author="Damon Ladson" w:date="2021-10-12T18:23:00Z">
              <w:rPr>
                <w:i/>
                <w:szCs w:val="24"/>
              </w:rPr>
            </w:rPrChange>
          </w:rPr>
          <w:t xml:space="preserve">use </w:t>
        </w:r>
      </w:ins>
      <w:ins w:id="125" w:author="FAA" w:date="2021-10-12T16:33:00Z">
        <w:r w:rsidR="00AE4E42" w:rsidRPr="00374809">
          <w:rPr>
            <w:i/>
            <w:szCs w:val="24"/>
            <w:highlight w:val="cyan"/>
            <w:rPrChange w:id="126" w:author="Damon Ladson" w:date="2021-10-12T18:23:00Z">
              <w:rPr>
                <w:i/>
                <w:szCs w:val="24"/>
              </w:rPr>
            </w:rPrChange>
          </w:rPr>
          <w:t>shall</w:t>
        </w:r>
      </w:ins>
      <w:ins w:id="127" w:author="FAA" w:date="2021-10-12T16:35:00Z">
        <w:r w:rsidR="00AE4E42" w:rsidRPr="00374809">
          <w:rPr>
            <w:i/>
            <w:szCs w:val="24"/>
            <w:highlight w:val="cyan"/>
            <w:rPrChange w:id="128" w:author="Damon Ladson" w:date="2021-10-12T18:23:00Z">
              <w:rPr>
                <w:i/>
                <w:szCs w:val="24"/>
              </w:rPr>
            </w:rPrChange>
          </w:rPr>
          <w:t xml:space="preserve"> </w:t>
        </w:r>
      </w:ins>
      <w:ins w:id="129" w:author="USA" w:date="2021-09-07T21:39:00Z">
        <w:r w:rsidRPr="00374809">
          <w:rPr>
            <w:i/>
            <w:szCs w:val="24"/>
            <w:highlight w:val="cyan"/>
            <w:rPrChange w:id="130" w:author="Damon Ladson" w:date="2021-10-12T18:23:00Z">
              <w:rPr>
                <w:i/>
                <w:szCs w:val="24"/>
              </w:rPr>
            </w:rPrChange>
          </w:rPr>
          <w:t xml:space="preserve">have the same status as those allocations </w:t>
        </w:r>
      </w:ins>
      <w:ins w:id="131" w:author="Damon Ladson" w:date="2021-10-12T18:22:00Z">
        <w:r w:rsidR="00437F33" w:rsidRPr="00374809">
          <w:rPr>
            <w:i/>
            <w:szCs w:val="24"/>
            <w:highlight w:val="cyan"/>
            <w:rPrChange w:id="132" w:author="Damon Ladson" w:date="2021-10-12T18:23:00Z">
              <w:rPr>
                <w:i/>
                <w:szCs w:val="24"/>
              </w:rPr>
            </w:rPrChange>
          </w:rPr>
          <w:t xml:space="preserve">under which they </w:t>
        </w:r>
        <w:proofErr w:type="gramStart"/>
        <w:r w:rsidR="00437F33" w:rsidRPr="00374809">
          <w:rPr>
            <w:i/>
            <w:szCs w:val="24"/>
            <w:highlight w:val="cyan"/>
            <w:rPrChange w:id="133" w:author="Damon Ladson" w:date="2021-10-12T18:23:00Z">
              <w:rPr>
                <w:i/>
                <w:szCs w:val="24"/>
              </w:rPr>
            </w:rPrChange>
          </w:rPr>
          <w:t xml:space="preserve">operate, </w:t>
        </w:r>
      </w:ins>
      <w:ins w:id="134" w:author="USA" w:date="2021-09-07T21:39:00Z">
        <w:r w:rsidRPr="00374809">
          <w:rPr>
            <w:i/>
            <w:szCs w:val="24"/>
            <w:highlight w:val="cyan"/>
            <w:rPrChange w:id="135" w:author="Damon Ladson" w:date="2021-10-12T18:23:00Z">
              <w:rPr>
                <w:i/>
                <w:szCs w:val="24"/>
              </w:rPr>
            </w:rPrChange>
          </w:rPr>
          <w:t>and</w:t>
        </w:r>
      </w:ins>
      <w:proofErr w:type="gramEnd"/>
      <w:ins w:id="136" w:author="Damon Ladson" w:date="2021-10-12T18:22:00Z">
        <w:r w:rsidR="00437F33" w:rsidRPr="00374809">
          <w:rPr>
            <w:i/>
            <w:szCs w:val="24"/>
            <w:highlight w:val="cyan"/>
            <w:rPrChange w:id="137" w:author="Damon Ladson" w:date="2021-10-12T18:23:00Z">
              <w:rPr>
                <w:i/>
                <w:szCs w:val="24"/>
              </w:rPr>
            </w:rPrChange>
          </w:rPr>
          <w:t xml:space="preserve"> shall </w:t>
        </w:r>
      </w:ins>
      <w:ins w:id="138" w:author="USA" w:date="2021-09-07T21:39:00Z">
        <w:del w:id="139" w:author="Damon Ladson" w:date="2021-10-12T18:22:00Z">
          <w:r w:rsidRPr="00374809" w:rsidDel="00437F33">
            <w:rPr>
              <w:i/>
              <w:szCs w:val="24"/>
              <w:highlight w:val="cyan"/>
              <w:rPrChange w:id="140" w:author="Damon Ladson" w:date="2021-10-12T18:23:00Z">
                <w:rPr>
                  <w:i/>
                  <w:szCs w:val="24"/>
                </w:rPr>
              </w:rPrChange>
            </w:rPr>
            <w:delText xml:space="preserve"> be </w:delText>
          </w:r>
        </w:del>
        <w:r w:rsidRPr="00374809">
          <w:rPr>
            <w:i/>
            <w:szCs w:val="24"/>
            <w:highlight w:val="cyan"/>
            <w:rPrChange w:id="141" w:author="Damon Ladson" w:date="2021-10-12T18:23:00Z">
              <w:rPr>
                <w:i/>
                <w:szCs w:val="24"/>
              </w:rPr>
            </w:rPrChange>
          </w:rPr>
          <w:t>operat</w:t>
        </w:r>
      </w:ins>
      <w:ins w:id="142" w:author="USA" w:date="2021-10-13T09:50:00Z">
        <w:r w:rsidR="00445E6A">
          <w:rPr>
            <w:i/>
            <w:szCs w:val="24"/>
            <w:highlight w:val="cyan"/>
          </w:rPr>
          <w:t>e</w:t>
        </w:r>
      </w:ins>
      <w:ins w:id="143" w:author="USA" w:date="2021-09-07T21:39:00Z">
        <w:del w:id="144" w:author="Damon Ladson" w:date="2021-10-12T18:22:00Z">
          <w:r w:rsidRPr="00374809" w:rsidDel="00437F33">
            <w:rPr>
              <w:i/>
              <w:szCs w:val="24"/>
              <w:highlight w:val="cyan"/>
              <w:rPrChange w:id="145" w:author="Damon Ladson" w:date="2021-10-12T18:23:00Z">
                <w:rPr>
                  <w:i/>
                  <w:szCs w:val="24"/>
                </w:rPr>
              </w:rPrChange>
            </w:rPr>
            <w:delText>ed</w:delText>
          </w:r>
        </w:del>
        <w:r w:rsidRPr="00374809">
          <w:rPr>
            <w:i/>
            <w:szCs w:val="24"/>
            <w:highlight w:val="cyan"/>
            <w:rPrChange w:id="146" w:author="Damon Ladson" w:date="2021-10-12T18:23:00Z">
              <w:rPr>
                <w:i/>
                <w:szCs w:val="24"/>
              </w:rPr>
            </w:rPrChange>
          </w:rPr>
          <w:t xml:space="preserve"> in accordance with </w:t>
        </w:r>
        <w:del w:id="147" w:author="Damon Ladson" w:date="2021-10-12T18:23:00Z">
          <w:r w:rsidRPr="00374809" w:rsidDel="00437F33">
            <w:rPr>
              <w:i/>
              <w:szCs w:val="24"/>
              <w:highlight w:val="cyan"/>
              <w:rPrChange w:id="148" w:author="Damon Ladson" w:date="2021-10-12T18:23:00Z">
                <w:rPr>
                  <w:i/>
                  <w:szCs w:val="24"/>
                </w:rPr>
              </w:rPrChange>
            </w:rPr>
            <w:delText xml:space="preserve">any </w:delText>
          </w:r>
        </w:del>
        <w:r w:rsidRPr="00374809">
          <w:rPr>
            <w:i/>
            <w:szCs w:val="24"/>
            <w:highlight w:val="cyan"/>
            <w:rPrChange w:id="149" w:author="Damon Ladson" w:date="2021-10-12T18:23:00Z">
              <w:rPr>
                <w:i/>
                <w:szCs w:val="24"/>
              </w:rPr>
            </w:rPrChange>
          </w:rPr>
          <w:t xml:space="preserve">limitations of those allocations </w:t>
        </w:r>
        <w:del w:id="150" w:author="Damon Ladson" w:date="2021-10-12T18:23:00Z">
          <w:r w:rsidRPr="00374809" w:rsidDel="00437F33">
            <w:rPr>
              <w:i/>
              <w:szCs w:val="24"/>
              <w:highlight w:val="cyan"/>
              <w:rPrChange w:id="151" w:author="Damon Ladson" w:date="2021-10-12T18:23:00Z">
                <w:rPr>
                  <w:i/>
                  <w:szCs w:val="24"/>
                </w:rPr>
              </w:rPrChange>
            </w:rPr>
            <w:delText xml:space="preserve">as </w:delText>
          </w:r>
        </w:del>
        <w:r w:rsidRPr="00374809">
          <w:rPr>
            <w:i/>
            <w:szCs w:val="24"/>
            <w:highlight w:val="cyan"/>
            <w:rPrChange w:id="152" w:author="Damon Ladson" w:date="2021-10-12T18:23:00Z">
              <w:rPr>
                <w:i/>
                <w:szCs w:val="24"/>
              </w:rPr>
            </w:rPrChange>
          </w:rPr>
          <w:t xml:space="preserve">specified in </w:t>
        </w:r>
        <w:r w:rsidRPr="00AC491F">
          <w:rPr>
            <w:b/>
            <w:bCs/>
            <w:i/>
            <w:szCs w:val="24"/>
            <w:highlight w:val="cyan"/>
          </w:rPr>
          <w:t>Article</w:t>
        </w:r>
        <w:r w:rsidRPr="00AC491F">
          <w:rPr>
            <w:i/>
            <w:szCs w:val="24"/>
            <w:highlight w:val="cyan"/>
          </w:rPr>
          <w:t xml:space="preserve"> </w:t>
        </w:r>
        <w:r w:rsidRPr="0036368C">
          <w:rPr>
            <w:b/>
            <w:bCs/>
            <w:i/>
            <w:szCs w:val="24"/>
            <w:highlight w:val="cyan"/>
          </w:rPr>
          <w:t>5</w:t>
        </w:r>
        <w:r w:rsidRPr="0036368C">
          <w:rPr>
            <w:i/>
            <w:szCs w:val="24"/>
            <w:highlight w:val="cyan"/>
          </w:rPr>
          <w:t>.</w:t>
        </w:r>
      </w:ins>
    </w:p>
    <w:bookmarkEnd w:id="92"/>
    <w:p w14:paraId="48F6BBBF" w14:textId="50E09340" w:rsidR="00416E11" w:rsidRPr="001F56E3" w:rsidDel="002E3147" w:rsidRDefault="00416E11" w:rsidP="001F56E3">
      <w:pPr>
        <w:rPr>
          <w:del w:id="153" w:author="Berman, Theodore (PERATON)" w:date="2021-09-29T07:18:00Z"/>
          <w:szCs w:val="24"/>
        </w:rPr>
      </w:pPr>
      <w:ins w:id="154" w:author="USA" w:date="2021-09-07T21:23:00Z">
        <w:r>
          <w:rPr>
            <w:szCs w:val="24"/>
          </w:rPr>
          <w:t xml:space="preserve"> </w:t>
        </w:r>
      </w:ins>
    </w:p>
    <w:p w14:paraId="2529FF23" w14:textId="77777777" w:rsidR="001F56E3" w:rsidRPr="005E3D05" w:rsidRDefault="001F56E3" w:rsidP="001F56E3">
      <w:pPr>
        <w:pStyle w:val="Heading1"/>
      </w:pPr>
      <w:r w:rsidRPr="005E3D05">
        <w:t>2/1.6/2</w:t>
      </w:r>
      <w:r w:rsidRPr="005E3D05">
        <w:tab/>
      </w:r>
      <w:r w:rsidRPr="005D3775">
        <w:t>Background</w:t>
      </w:r>
    </w:p>
    <w:p w14:paraId="572D9D48" w14:textId="4FD1AA0B" w:rsidR="001F56E3" w:rsidRDefault="001F56E3" w:rsidP="001F56E3">
      <w:pPr>
        <w:rPr>
          <w:ins w:id="155" w:author="USA" w:date="2021-09-07T21:41:00Z"/>
          <w:i/>
          <w:iCs/>
          <w:szCs w:val="24"/>
        </w:rPr>
      </w:pPr>
      <w:r w:rsidRPr="005E3D05">
        <w:rPr>
          <w:i/>
          <w:iCs/>
          <w:szCs w:val="24"/>
        </w:rPr>
        <w:t>[Text of the background, not more than half a page of text to provide general information in a concise manner, in order to describe the rationale of the agenda items (or issue(s))</w:t>
      </w:r>
      <w:r w:rsidRPr="005E3D05">
        <w:rPr>
          <w:i/>
          <w:iCs/>
        </w:rPr>
        <w:t xml:space="preserve">. See also </w:t>
      </w:r>
      <w:r w:rsidRPr="005E3D05">
        <w:rPr>
          <w:i/>
          <w:iCs/>
          <w:lang w:val="en-US"/>
        </w:rPr>
        <w:t>§A</w:t>
      </w:r>
      <w:r w:rsidRPr="005E3D05">
        <w:rPr>
          <w:i/>
          <w:iCs/>
        </w:rPr>
        <w:t xml:space="preserve">2.2 of Annex 2 to </w:t>
      </w:r>
      <w:hyperlink r:id="rId14" w:history="1">
        <w:r w:rsidRPr="005E3D05">
          <w:rPr>
            <w:rStyle w:val="Hyperlink"/>
            <w:i/>
            <w:iCs/>
          </w:rPr>
          <w:t>Resolution ITU-R 2-8</w:t>
        </w:r>
      </w:hyperlink>
      <w:r w:rsidRPr="005E3D05">
        <w:rPr>
          <w:i/>
          <w:iCs/>
          <w:szCs w:val="24"/>
        </w:rPr>
        <w:t>]</w:t>
      </w:r>
    </w:p>
    <w:p w14:paraId="397549A1" w14:textId="5F6B3471" w:rsidR="009C03B1" w:rsidRDefault="00F36A20" w:rsidP="001F56E3">
      <w:pPr>
        <w:rPr>
          <w:ins w:id="156" w:author="USA" w:date="2021-09-07T21:55:00Z"/>
        </w:rPr>
      </w:pPr>
      <w:ins w:id="157" w:author="USA" w:date="2021-09-07T21:53:00Z">
        <w:r w:rsidRPr="00BF4156">
          <w:t>With the rapid development of the</w:t>
        </w:r>
        <w:del w:id="158" w:author="Damon Ladson" w:date="2021-10-12T18:24:00Z">
          <w:r w:rsidRPr="00BF4156" w:rsidDel="00374809">
            <w:delText xml:space="preserve"> </w:delText>
          </w:r>
          <w:r w:rsidRPr="00374809" w:rsidDel="00374809">
            <w:rPr>
              <w:highlight w:val="cyan"/>
              <w:rPrChange w:id="159" w:author="Damon Ladson" w:date="2021-10-12T18:24:00Z">
                <w:rPr/>
              </w:rPrChange>
            </w:rPr>
            <w:delText>various</w:delText>
          </w:r>
        </w:del>
        <w:r w:rsidRPr="00BF4156">
          <w:t xml:space="preserve"> suborbital flight concepts</w:t>
        </w:r>
        <w:r>
          <w:t xml:space="preserve"> and technologies</w:t>
        </w:r>
        <w:r w:rsidRPr="00BF4156">
          <w:t xml:space="preserve"> in recent years, such as hypersonic flight and reusable carrier rocket technology, suborbital flight </w:t>
        </w:r>
      </w:ins>
      <w:ins w:id="160" w:author="Damon Ladson" w:date="2021-10-12T18:24:00Z">
        <w:r w:rsidR="00374809" w:rsidRPr="00445E6A">
          <w:rPr>
            <w:highlight w:val="cyan"/>
          </w:rPr>
          <w:t xml:space="preserve">is </w:t>
        </w:r>
      </w:ins>
      <w:ins w:id="161" w:author="USA" w:date="2021-09-07T21:53:00Z">
        <w:del w:id="162" w:author="Damon Ladson" w:date="2021-10-12T18:24:00Z">
          <w:r w:rsidRPr="00445E6A" w:rsidDel="00374809">
            <w:rPr>
              <w:highlight w:val="cyan"/>
            </w:rPr>
            <w:delText>has become</w:delText>
          </w:r>
          <w:r w:rsidRPr="00BF4156" w:rsidDel="00374809">
            <w:delText xml:space="preserve"> </w:delText>
          </w:r>
        </w:del>
        <w:r w:rsidRPr="00BF4156">
          <w:t xml:space="preserve">an operational reality, </w:t>
        </w:r>
        <w:del w:id="163" w:author="Damon Ladson" w:date="2021-10-12T18:25:00Z">
          <w:r w:rsidRPr="00374809" w:rsidDel="00374809">
            <w:rPr>
              <w:highlight w:val="cyan"/>
              <w:rPrChange w:id="164" w:author="Damon Ladson" w:date="2021-10-12T18:25:00Z">
                <w:rPr/>
              </w:rPrChange>
            </w:rPr>
            <w:delText xml:space="preserve">which supports </w:delText>
          </w:r>
        </w:del>
      </w:ins>
      <w:ins w:id="165" w:author="Damon Ladson" w:date="2021-10-12T18:25:00Z">
        <w:r w:rsidR="00374809" w:rsidRPr="00374809">
          <w:rPr>
            <w:highlight w:val="cyan"/>
            <w:rPrChange w:id="166" w:author="Damon Ladson" w:date="2021-10-12T18:25:00Z">
              <w:rPr/>
            </w:rPrChange>
          </w:rPr>
          <w:t>supporting</w:t>
        </w:r>
        <w:r w:rsidR="00374809">
          <w:t xml:space="preserve"> </w:t>
        </w:r>
      </w:ins>
      <w:ins w:id="167" w:author="USA" w:date="2021-09-07T21:53:00Z">
        <w:r w:rsidRPr="00BF4156">
          <w:t xml:space="preserve">a wide range of fields including education, transportation, tourism, and scientific research. Current research and development aim to enable suborbital vehicles to </w:t>
        </w:r>
        <w:del w:id="168" w:author="Damon Ladson" w:date="2021-10-12T18:25:00Z">
          <w:r w:rsidRPr="00374809" w:rsidDel="00374809">
            <w:rPr>
              <w:highlight w:val="cyan"/>
              <w:rPrChange w:id="169" w:author="Damon Ladson" w:date="2021-10-12T18:26:00Z">
                <w:rPr/>
              </w:rPrChange>
            </w:rPr>
            <w:delText xml:space="preserve">be capable of </w:delText>
          </w:r>
        </w:del>
        <w:r w:rsidRPr="00374809">
          <w:rPr>
            <w:highlight w:val="cyan"/>
            <w:rPrChange w:id="170" w:author="Damon Ladson" w:date="2021-10-12T18:26:00Z">
              <w:rPr/>
            </w:rPrChange>
          </w:rPr>
          <w:t>carry</w:t>
        </w:r>
        <w:del w:id="171" w:author="Damon Ladson" w:date="2021-10-12T18:25:00Z">
          <w:r w:rsidRPr="00374809" w:rsidDel="00374809">
            <w:rPr>
              <w:highlight w:val="cyan"/>
              <w:rPrChange w:id="172" w:author="Damon Ladson" w:date="2021-10-12T18:26:00Z">
                <w:rPr/>
              </w:rPrChange>
            </w:rPr>
            <w:delText>ing</w:delText>
          </w:r>
        </w:del>
        <w:r w:rsidRPr="00BF4156">
          <w:t xml:space="preserve"> several thousand kilograms of cargo and passengers by 2035</w:t>
        </w:r>
      </w:ins>
      <w:ins w:id="173" w:author="Damon Ladson" w:date="2021-10-12T18:26:00Z">
        <w:r w:rsidR="00374809">
          <w:t>, with</w:t>
        </w:r>
      </w:ins>
      <w:ins w:id="174" w:author="USA" w:date="2021-09-07T21:53:00Z">
        <w:r w:rsidRPr="00BF4156">
          <w:t xml:space="preserve"> </w:t>
        </w:r>
        <w:r w:rsidRPr="00445E6A">
          <w:rPr>
            <w:highlight w:val="cyan"/>
          </w:rPr>
          <w:t>and</w:t>
        </w:r>
        <w:r w:rsidRPr="00BF4156">
          <w:t xml:space="preserve"> up to 6 000 flights per year by 2045</w:t>
        </w:r>
      </w:ins>
      <w:ins w:id="175" w:author="USA" w:date="2021-09-07T21:54:00Z">
        <w:r>
          <w:t>.</w:t>
        </w:r>
      </w:ins>
    </w:p>
    <w:p w14:paraId="42D1725E" w14:textId="7130F7F8" w:rsidR="00050CEF" w:rsidRDefault="00F36A20" w:rsidP="001F56E3">
      <w:pPr>
        <w:rPr>
          <w:ins w:id="176" w:author="USA" w:date="2021-09-07T22:01:00Z"/>
          <w:shd w:val="clear" w:color="auto" w:fill="FFFFFF"/>
          <w:lang w:eastAsia="zh-CN"/>
        </w:rPr>
      </w:pPr>
      <w:ins w:id="177" w:author="USA" w:date="2021-09-07T21:56:00Z">
        <w:r w:rsidRPr="00BF4156">
          <w:rPr>
            <w:shd w:val="clear" w:color="auto" w:fill="FFFFFF"/>
            <w:lang w:eastAsia="zh-CN"/>
          </w:rPr>
          <w:t>According to Report ITU-R M.2477, a suborbital vehicle (</w:t>
        </w:r>
        <w:proofErr w:type="spellStart"/>
        <w:r w:rsidRPr="00BF4156">
          <w:rPr>
            <w:shd w:val="clear" w:color="auto" w:fill="FFFFFF"/>
            <w:lang w:eastAsia="zh-CN"/>
          </w:rPr>
          <w:t>SoV</w:t>
        </w:r>
        <w:proofErr w:type="spellEnd"/>
        <w:r w:rsidRPr="00BF4156">
          <w:rPr>
            <w:shd w:val="clear" w:color="auto" w:fill="FFFFFF"/>
            <w:lang w:eastAsia="zh-CN"/>
          </w:rPr>
          <w:t xml:space="preserve">) is a vehicle executing </w:t>
        </w:r>
        <w:del w:id="178" w:author="Damon Ladson" w:date="2021-10-12T18:28:00Z">
          <w:r w:rsidRPr="00374809" w:rsidDel="00374809">
            <w:rPr>
              <w:highlight w:val="cyan"/>
              <w:shd w:val="clear" w:color="auto" w:fill="FFFFFF"/>
              <w:lang w:eastAsia="zh-CN"/>
              <w:rPrChange w:id="179" w:author="Damon Ladson" w:date="2021-10-12T18:28:00Z">
                <w:rPr>
                  <w:shd w:val="clear" w:color="auto" w:fill="FFFFFF"/>
                  <w:lang w:eastAsia="zh-CN"/>
                </w:rPr>
              </w:rPrChange>
            </w:rPr>
            <w:delText>suborbital</w:delText>
          </w:r>
          <w:r w:rsidRPr="00BF4156" w:rsidDel="00374809">
            <w:rPr>
              <w:shd w:val="clear" w:color="auto" w:fill="FFFFFF"/>
              <w:lang w:eastAsia="zh-CN"/>
            </w:rPr>
            <w:delText xml:space="preserve"> </w:delText>
          </w:r>
        </w:del>
        <w:r w:rsidRPr="00BF4156">
          <w:rPr>
            <w:shd w:val="clear" w:color="auto" w:fill="FFFFFF"/>
            <w:lang w:eastAsia="zh-CN"/>
          </w:rPr>
          <w:t xml:space="preserve">flight </w:t>
        </w:r>
        <w:del w:id="180" w:author="Damon Ladson" w:date="2021-10-12T18:28:00Z">
          <w:r w:rsidRPr="00374809" w:rsidDel="00374809">
            <w:rPr>
              <w:highlight w:val="cyan"/>
              <w:shd w:val="clear" w:color="auto" w:fill="FFFFFF"/>
              <w:lang w:eastAsia="zh-CN"/>
              <w:rPrChange w:id="181" w:author="Damon Ladson" w:date="2021-10-12T18:28:00Z">
                <w:rPr>
                  <w:shd w:val="clear" w:color="auto" w:fill="FFFFFF"/>
                  <w:lang w:eastAsia="zh-CN"/>
                </w:rPr>
              </w:rPrChange>
            </w:rPr>
            <w:delText>and suborbital flight is</w:delText>
          </w:r>
          <w:r w:rsidRPr="00BF4156" w:rsidDel="00374809">
            <w:rPr>
              <w:shd w:val="clear" w:color="auto" w:fill="FFFFFF"/>
              <w:lang w:eastAsia="zh-CN"/>
            </w:rPr>
            <w:delText xml:space="preserve"> </w:delText>
          </w:r>
        </w:del>
        <w:r w:rsidRPr="00BF4156">
          <w:rPr>
            <w:shd w:val="clear" w:color="auto" w:fill="FFFFFF"/>
            <w:lang w:eastAsia="zh-CN"/>
          </w:rPr>
          <w:t>defined as the intentional flight of a vehicle expected to reach the upper atmosphere with a portion of its flight path that may occur in space</w:t>
        </w:r>
        <w:r>
          <w:rPr>
            <w:shd w:val="clear" w:color="auto" w:fill="FFFFFF"/>
            <w:lang w:eastAsia="zh-CN"/>
          </w:rPr>
          <w:t xml:space="preserve"> </w:t>
        </w:r>
        <w:r w:rsidRPr="00BF4156">
          <w:rPr>
            <w:shd w:val="clear" w:color="auto" w:fill="FFFFFF"/>
            <w:lang w:eastAsia="zh-CN"/>
          </w:rPr>
          <w:t xml:space="preserve">without completing a full orbit around the Earth before returning </w:t>
        </w:r>
        <w:del w:id="182" w:author="Damon Ladson" w:date="2021-10-12T19:48:00Z">
          <w:r w:rsidRPr="00905610" w:rsidDel="00905610">
            <w:rPr>
              <w:highlight w:val="cyan"/>
              <w:shd w:val="clear" w:color="auto" w:fill="FFFFFF"/>
              <w:lang w:eastAsia="zh-CN"/>
              <w:rPrChange w:id="183" w:author="Damon Ladson" w:date="2021-10-12T19:48:00Z">
                <w:rPr>
                  <w:shd w:val="clear" w:color="auto" w:fill="FFFFFF"/>
                  <w:lang w:eastAsia="zh-CN"/>
                </w:rPr>
              </w:rPrChange>
            </w:rPr>
            <w:delText xml:space="preserve">back </w:delText>
          </w:r>
        </w:del>
        <w:r w:rsidRPr="00905610">
          <w:rPr>
            <w:highlight w:val="cyan"/>
            <w:shd w:val="clear" w:color="auto" w:fill="FFFFFF"/>
            <w:lang w:eastAsia="zh-CN"/>
            <w:rPrChange w:id="184" w:author="Damon Ladson" w:date="2021-10-12T19:48:00Z">
              <w:rPr>
                <w:shd w:val="clear" w:color="auto" w:fill="FFFFFF"/>
                <w:lang w:eastAsia="zh-CN"/>
              </w:rPr>
            </w:rPrChange>
          </w:rPr>
          <w:t>to</w:t>
        </w:r>
        <w:r w:rsidRPr="00BF4156">
          <w:rPr>
            <w:shd w:val="clear" w:color="auto" w:fill="FFFFFF"/>
            <w:lang w:eastAsia="zh-CN"/>
          </w:rPr>
          <w:t xml:space="preserve"> the surface of the Earth</w:t>
        </w:r>
        <w:r>
          <w:rPr>
            <w:shd w:val="clear" w:color="auto" w:fill="FFFFFF"/>
            <w:lang w:eastAsia="zh-CN"/>
          </w:rPr>
          <w:t xml:space="preserve">. </w:t>
        </w:r>
      </w:ins>
      <w:ins w:id="185" w:author="USA" w:date="2021-09-07T21:57:00Z">
        <w:r w:rsidRPr="00BF4156">
          <w:rPr>
            <w:shd w:val="clear" w:color="auto" w:fill="FFFFFF"/>
            <w:lang w:eastAsia="zh-CN"/>
          </w:rPr>
          <w:t>Currently, there are a variety of technical solutions to achieve suborbital flight. Launch modes include</w:t>
        </w:r>
        <w:r w:rsidRPr="00BF4156">
          <w:rPr>
            <w:lang w:eastAsia="zh-CN"/>
          </w:rPr>
          <w:t xml:space="preserve"> </w:t>
        </w:r>
        <w:r w:rsidRPr="00BF4156">
          <w:rPr>
            <w:shd w:val="clear" w:color="auto" w:fill="FFFFFF"/>
            <w:lang w:eastAsia="zh-CN"/>
          </w:rPr>
          <w:t>horizontal and vertical, landing modes include horizontal landing and vertical landing, recovery modes include self-controlled return and parachute recovery, and thrust modes include</w:t>
        </w:r>
      </w:ins>
      <w:ins w:id="186" w:author="USA" w:date="2021-09-07T21:58:00Z">
        <w:r w:rsidRPr="00F36A20">
          <w:rPr>
            <w:shd w:val="clear" w:color="auto" w:fill="FFFFFF"/>
            <w:lang w:eastAsia="zh-CN"/>
          </w:rPr>
          <w:t xml:space="preserve"> </w:t>
        </w:r>
        <w:r w:rsidRPr="00BF4156">
          <w:rPr>
            <w:shd w:val="clear" w:color="auto" w:fill="FFFFFF"/>
            <w:lang w:eastAsia="zh-CN"/>
          </w:rPr>
          <w:t>rocket power and combined power. Suborbital flights can be implemented by different combinations of the above modes. Figure 1 show examples of the operational concepts of a suborbital flight.</w:t>
        </w:r>
      </w:ins>
      <w:ins w:id="187" w:author="USA" w:date="2021-09-07T22:00:00Z">
        <w:r w:rsidR="00050CEF">
          <w:rPr>
            <w:shd w:val="clear" w:color="auto" w:fill="FFFFFF"/>
            <w:lang w:eastAsia="zh-CN"/>
          </w:rPr>
          <w:t xml:space="preserve"> </w:t>
        </w:r>
      </w:ins>
    </w:p>
    <w:p w14:paraId="313592E9" w14:textId="77777777" w:rsidR="00050CEF" w:rsidRPr="00BF4156" w:rsidRDefault="00050CEF" w:rsidP="00050CEF">
      <w:pPr>
        <w:pStyle w:val="FigureNo"/>
        <w:rPr>
          <w:ins w:id="188" w:author="USA" w:date="2021-09-07T22:02:00Z"/>
          <w:shd w:val="clear" w:color="auto" w:fill="FFFFFF"/>
        </w:rPr>
      </w:pPr>
      <w:ins w:id="189" w:author="USA" w:date="2021-09-07T22:02:00Z">
        <w:r w:rsidRPr="00BF4156">
          <w:t>Figure</w:t>
        </w:r>
        <w:r w:rsidRPr="00BF4156">
          <w:rPr>
            <w:shd w:val="clear" w:color="auto" w:fill="FFFFFF"/>
          </w:rPr>
          <w:t xml:space="preserve"> 1</w:t>
        </w:r>
      </w:ins>
    </w:p>
    <w:p w14:paraId="6F51CC3C" w14:textId="77777777" w:rsidR="00050CEF" w:rsidRPr="00BF4156" w:rsidRDefault="00050CEF" w:rsidP="00050CEF">
      <w:pPr>
        <w:pStyle w:val="Figuretitle"/>
        <w:rPr>
          <w:ins w:id="190" w:author="USA" w:date="2021-09-07T22:02:00Z"/>
        </w:rPr>
      </w:pPr>
      <w:ins w:id="191" w:author="USA" w:date="2021-09-07T22:02:00Z">
        <w:r w:rsidRPr="00BF4156">
          <w:t>Examples of the operational concepts of suborbital flight</w:t>
        </w:r>
      </w:ins>
    </w:p>
    <w:p w14:paraId="16B94B9D" w14:textId="2C926DB9" w:rsidR="00050CEF" w:rsidRDefault="00050CEF" w:rsidP="001F56E3">
      <w:pPr>
        <w:rPr>
          <w:ins w:id="192" w:author="USA" w:date="2021-09-07T22:01:00Z"/>
          <w:shd w:val="clear" w:color="auto" w:fill="FFFFFF"/>
          <w:lang w:eastAsia="zh-CN"/>
        </w:rPr>
      </w:pPr>
      <w:ins w:id="193" w:author="USA" w:date="2021-09-07T22:02:00Z">
        <w:r w:rsidRPr="00BF4156">
          <w:rPr>
            <w:noProof/>
            <w:lang w:val="en-US"/>
          </w:rPr>
          <w:drawing>
            <wp:inline distT="0" distB="0" distL="0" distR="0" wp14:anchorId="08881DE3" wp14:editId="68EF5279">
              <wp:extent cx="5335326" cy="1665374"/>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ins>
    </w:p>
    <w:p w14:paraId="734A0B08" w14:textId="688409AC" w:rsidR="00050CEF" w:rsidRDefault="00050CEF" w:rsidP="001F56E3">
      <w:pPr>
        <w:rPr>
          <w:ins w:id="194" w:author="USA" w:date="2021-09-07T22:02:00Z"/>
          <w:shd w:val="clear" w:color="auto" w:fill="FFFFFF"/>
          <w:lang w:eastAsia="zh-CN"/>
        </w:rPr>
      </w:pPr>
      <w:ins w:id="195" w:author="USA" w:date="2021-09-07T22:03:00Z">
        <w:r w:rsidRPr="00BF4156">
          <w:rPr>
            <w:noProof/>
            <w:lang w:val="en-US"/>
          </w:rPr>
          <w:drawing>
            <wp:inline distT="0" distB="0" distL="0" distR="0" wp14:anchorId="2C73EBFE" wp14:editId="76314750">
              <wp:extent cx="5685182" cy="3393769"/>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692696" cy="3398254"/>
                      </a:xfrm>
                      <a:prstGeom prst="rect">
                        <a:avLst/>
                      </a:prstGeom>
                    </pic:spPr>
                  </pic:pic>
                </a:graphicData>
              </a:graphic>
            </wp:inline>
          </w:drawing>
        </w:r>
      </w:ins>
    </w:p>
    <w:p w14:paraId="32724D9B" w14:textId="14FAB740" w:rsidR="0079131E" w:rsidRDefault="0079131E" w:rsidP="0079131E">
      <w:pPr>
        <w:rPr>
          <w:ins w:id="196" w:author="USA" w:date="2021-09-08T15:14:00Z"/>
          <w:shd w:val="clear" w:color="auto" w:fill="FFFFFF"/>
          <w:lang w:eastAsia="zh-CN"/>
        </w:rPr>
      </w:pPr>
      <w:ins w:id="197" w:author="USA" w:date="2021-09-08T15:02:00Z">
        <w:r>
          <w:rPr>
            <w:szCs w:val="24"/>
          </w:rPr>
          <w:t xml:space="preserve">Studies </w:t>
        </w:r>
        <w:del w:id="198" w:author="Damon Ladson" w:date="2021-10-12T19:49:00Z">
          <w:r w:rsidRPr="00905610" w:rsidDel="00905610">
            <w:rPr>
              <w:szCs w:val="24"/>
              <w:highlight w:val="cyan"/>
              <w:rPrChange w:id="199" w:author="Damon Ladson" w:date="2021-10-12T19:49:00Z">
                <w:rPr>
                  <w:szCs w:val="24"/>
                </w:rPr>
              </w:rPrChange>
            </w:rPr>
            <w:delText>have been carried out</w:delText>
          </w:r>
          <w:r w:rsidDel="00905610">
            <w:rPr>
              <w:szCs w:val="24"/>
            </w:rPr>
            <w:delText xml:space="preserve"> </w:delText>
          </w:r>
        </w:del>
        <w:r>
          <w:rPr>
            <w:szCs w:val="24"/>
          </w:rPr>
          <w:t>in Report ITU-R M.2477 show</w:t>
        </w:r>
        <w:r w:rsidRPr="00445E6A">
          <w:rPr>
            <w:szCs w:val="24"/>
            <w:highlight w:val="cyan"/>
          </w:rPr>
          <w:t>ing</w:t>
        </w:r>
        <w:r w:rsidRPr="00023D51">
          <w:rPr>
            <w:shd w:val="clear" w:color="auto" w:fill="FFFFFF"/>
            <w:lang w:eastAsia="zh-CN"/>
          </w:rPr>
          <w:t xml:space="preserve"> </w:t>
        </w:r>
        <w:r>
          <w:rPr>
            <w:shd w:val="clear" w:color="auto" w:fill="FFFFFF"/>
            <w:lang w:eastAsia="zh-CN"/>
          </w:rPr>
          <w:t>c</w:t>
        </w:r>
        <w:r w:rsidRPr="00050CEF">
          <w:rPr>
            <w:shd w:val="clear" w:color="auto" w:fill="FFFFFF"/>
            <w:lang w:eastAsia="zh-CN"/>
          </w:rPr>
          <w:t>urrent space launches require large areas of international and national airspace that are made unavailable during the launch and re-entry window</w:t>
        </w:r>
      </w:ins>
      <w:ins w:id="200" w:author="Damon Ladson" w:date="2021-10-12T19:49:00Z">
        <w:r w:rsidR="00905610">
          <w:rPr>
            <w:shd w:val="clear" w:color="auto" w:fill="FFFFFF"/>
            <w:lang w:eastAsia="zh-CN"/>
          </w:rPr>
          <w:t xml:space="preserve"> </w:t>
        </w:r>
        <w:r w:rsidR="00905610" w:rsidRPr="00445E6A">
          <w:rPr>
            <w:highlight w:val="cyan"/>
            <w:shd w:val="clear" w:color="auto" w:fill="FFFFFF"/>
            <w:lang w:eastAsia="zh-CN"/>
          </w:rPr>
          <w:t>of laun</w:t>
        </w:r>
      </w:ins>
      <w:ins w:id="201" w:author="Damon Ladson" w:date="2021-10-12T19:50:00Z">
        <w:r w:rsidR="00905610" w:rsidRPr="00445E6A">
          <w:rPr>
            <w:highlight w:val="cyan"/>
            <w:shd w:val="clear" w:color="auto" w:fill="FFFFFF"/>
            <w:lang w:eastAsia="zh-CN"/>
          </w:rPr>
          <w:t>ch vehicles</w:t>
        </w:r>
      </w:ins>
      <w:ins w:id="202" w:author="USA" w:date="2021-09-08T15:02:00Z">
        <w:r w:rsidRPr="00050CEF">
          <w:rPr>
            <w:shd w:val="clear" w:color="auto" w:fill="FFFFFF"/>
            <w:lang w:eastAsia="zh-CN"/>
          </w:rPr>
          <w:t xml:space="preserve">. This </w:t>
        </w:r>
        <w:del w:id="203" w:author="Damon Ladson" w:date="2021-10-12T19:50:00Z">
          <w:r w:rsidRPr="00905610" w:rsidDel="00905610">
            <w:rPr>
              <w:highlight w:val="cyan"/>
              <w:shd w:val="clear" w:color="auto" w:fill="FFFFFF"/>
              <w:lang w:eastAsia="zh-CN"/>
              <w:rPrChange w:id="204" w:author="Damon Ladson" w:date="2021-10-12T19:51:00Z">
                <w:rPr>
                  <w:shd w:val="clear" w:color="auto" w:fill="FFFFFF"/>
                  <w:lang w:eastAsia="zh-CN"/>
                </w:rPr>
              </w:rPrChange>
            </w:rPr>
            <w:delText xml:space="preserve">results in </w:delText>
          </w:r>
        </w:del>
      </w:ins>
      <w:ins w:id="205" w:author="Damon Ladson" w:date="2021-10-12T19:50:00Z">
        <w:r w:rsidR="00905610" w:rsidRPr="00905610">
          <w:rPr>
            <w:highlight w:val="cyan"/>
            <w:shd w:val="clear" w:color="auto" w:fill="FFFFFF"/>
            <w:lang w:eastAsia="zh-CN"/>
            <w:rPrChange w:id="206" w:author="Damon Ladson" w:date="2021-10-12T19:51:00Z">
              <w:rPr>
                <w:shd w:val="clear" w:color="auto" w:fill="FFFFFF"/>
                <w:lang w:eastAsia="zh-CN"/>
              </w:rPr>
            </w:rPrChange>
          </w:rPr>
          <w:t>causes</w:t>
        </w:r>
        <w:r w:rsidR="00905610">
          <w:rPr>
            <w:shd w:val="clear" w:color="auto" w:fill="FFFFFF"/>
            <w:lang w:eastAsia="zh-CN"/>
          </w:rPr>
          <w:t xml:space="preserve"> </w:t>
        </w:r>
      </w:ins>
      <w:ins w:id="207" w:author="USA" w:date="2021-09-08T15:02:00Z">
        <w:r w:rsidRPr="00050CEF">
          <w:rPr>
            <w:shd w:val="clear" w:color="auto" w:fill="FFFFFF"/>
            <w:lang w:eastAsia="zh-CN"/>
          </w:rPr>
          <w:t>airspace disruptions</w:t>
        </w:r>
      </w:ins>
      <w:ins w:id="208" w:author="Damon Ladson" w:date="2021-10-12T19:50:00Z">
        <w:r w:rsidR="00905610">
          <w:rPr>
            <w:shd w:val="clear" w:color="auto" w:fill="FFFFFF"/>
            <w:lang w:eastAsia="zh-CN"/>
          </w:rPr>
          <w:t xml:space="preserve"> </w:t>
        </w:r>
        <w:r w:rsidR="00905610" w:rsidRPr="00445E6A">
          <w:rPr>
            <w:highlight w:val="cyan"/>
            <w:shd w:val="clear" w:color="auto" w:fill="FFFFFF"/>
            <w:lang w:eastAsia="zh-CN"/>
          </w:rPr>
          <w:t>to commercial flight</w:t>
        </w:r>
      </w:ins>
      <w:ins w:id="209" w:author="USA" w:date="2021-09-08T15:02:00Z">
        <w:r w:rsidRPr="00050CEF">
          <w:rPr>
            <w:shd w:val="clear" w:color="auto" w:fill="FFFFFF"/>
            <w:lang w:eastAsia="zh-CN"/>
          </w:rPr>
          <w:t xml:space="preserve">, </w:t>
        </w:r>
      </w:ins>
      <w:ins w:id="210" w:author="Damon Ladson" w:date="2021-10-12T19:51:00Z">
        <w:r w:rsidR="00905610" w:rsidRPr="00445E6A">
          <w:rPr>
            <w:highlight w:val="cyan"/>
            <w:shd w:val="clear" w:color="auto" w:fill="FFFFFF"/>
            <w:lang w:eastAsia="zh-CN"/>
          </w:rPr>
          <w:t>resulting in</w:t>
        </w:r>
        <w:r w:rsidR="00905610">
          <w:rPr>
            <w:shd w:val="clear" w:color="auto" w:fill="FFFFFF"/>
            <w:lang w:eastAsia="zh-CN"/>
          </w:rPr>
          <w:t xml:space="preserve"> </w:t>
        </w:r>
      </w:ins>
      <w:ins w:id="211" w:author="USA" w:date="2021-09-08T15:02:00Z">
        <w:r w:rsidRPr="00050CEF">
          <w:rPr>
            <w:shd w:val="clear" w:color="auto" w:fill="FFFFFF"/>
            <w:lang w:eastAsia="zh-CN"/>
          </w:rPr>
          <w:t>extra travel time, re-routing flight paths, additional aircraft fuel consumption, etc.</w:t>
        </w:r>
        <w:r>
          <w:rPr>
            <w:shd w:val="clear" w:color="auto" w:fill="FFFFFF"/>
            <w:lang w:eastAsia="zh-CN"/>
          </w:rPr>
          <w:t xml:space="preserve"> Studies in Report ITU-R M.2477 also show</w:t>
        </w:r>
        <w:r>
          <w:rPr>
            <w:szCs w:val="24"/>
          </w:rPr>
          <w:t xml:space="preserve"> the feasibility of using the current avionics systems onboard suborbital vehicles, to facilitate the safe integration of </w:t>
        </w:r>
        <w:r>
          <w:rPr>
            <w:shd w:val="clear" w:color="auto" w:fill="FFFFFF"/>
            <w:lang w:eastAsia="zh-CN"/>
          </w:rPr>
          <w:t>suborbital vehicles</w:t>
        </w:r>
        <w:r w:rsidRPr="00050CEF">
          <w:rPr>
            <w:shd w:val="clear" w:color="auto" w:fill="FFFFFF"/>
            <w:lang w:eastAsia="zh-CN"/>
          </w:rPr>
          <w:t xml:space="preserve"> into the same airspace as conventional aircraft during their transition to and from space in order to minimize the airspace disruption</w:t>
        </w:r>
        <w:r>
          <w:rPr>
            <w:shd w:val="clear" w:color="auto" w:fill="FFFFFF"/>
            <w:lang w:eastAsia="zh-CN"/>
          </w:rPr>
          <w:t>. Report ITU-R M.2477</w:t>
        </w:r>
      </w:ins>
      <w:ins w:id="212" w:author="USA" w:date="2021-09-08T15:03:00Z">
        <w:r>
          <w:rPr>
            <w:shd w:val="clear" w:color="auto" w:fill="FFFFFF"/>
            <w:lang w:eastAsia="zh-CN"/>
          </w:rPr>
          <w:t xml:space="preserve"> also</w:t>
        </w:r>
      </w:ins>
      <w:ins w:id="213" w:author="USA" w:date="2021-09-08T15:02:00Z">
        <w:r>
          <w:rPr>
            <w:shd w:val="clear" w:color="auto" w:fill="FFFFFF"/>
            <w:lang w:eastAsia="zh-CN"/>
          </w:rPr>
          <w:t xml:space="preserve"> identified several existing radiocommunications services that can be used by stations onboard suborbital </w:t>
        </w:r>
        <w:proofErr w:type="gramStart"/>
        <w:r>
          <w:rPr>
            <w:shd w:val="clear" w:color="auto" w:fill="FFFFFF"/>
            <w:lang w:eastAsia="zh-CN"/>
          </w:rPr>
          <w:t>vehicles, but</w:t>
        </w:r>
        <w:proofErr w:type="gramEnd"/>
        <w:r>
          <w:rPr>
            <w:shd w:val="clear" w:color="auto" w:fill="FFFFFF"/>
            <w:lang w:eastAsia="zh-CN"/>
          </w:rPr>
          <w:t xml:space="preserve"> may not necessarily be limited to: a) AM(R)S for VHF voice and data communications and ADS-B; b) RNSS for navigation with GNSS systems in 1 164-1 215 MHz and 1 559-1 610 MHz; MSS for voice and data communications; and MS for TT&amp;C applications.</w:t>
        </w:r>
      </w:ins>
    </w:p>
    <w:p w14:paraId="7537ECD3" w14:textId="77777777" w:rsidR="0079131E" w:rsidRDefault="0079131E" w:rsidP="001F56E3">
      <w:pPr>
        <w:rPr>
          <w:ins w:id="214" w:author="USA" w:date="2021-09-08T15:06:00Z"/>
          <w:shd w:val="clear" w:color="auto" w:fill="FFFFFF"/>
          <w:lang w:eastAsia="zh-CN"/>
        </w:rPr>
      </w:pPr>
      <w:bookmarkStart w:id="215" w:name="_Hlk82001905"/>
    </w:p>
    <w:p w14:paraId="5E753545" w14:textId="3DE05DA7" w:rsidR="00F36A20" w:rsidRDefault="00050CEF" w:rsidP="001F56E3">
      <w:pPr>
        <w:rPr>
          <w:ins w:id="216" w:author="USA" w:date="2021-09-08T13:52:00Z"/>
          <w:shd w:val="clear" w:color="auto" w:fill="FFFFFF"/>
          <w:lang w:eastAsia="zh-CN"/>
        </w:rPr>
      </w:pPr>
      <w:ins w:id="217" w:author="USA" w:date="2021-09-07T22:00:00Z">
        <w:del w:id="218" w:author="Damon Ladson" w:date="2021-10-12T19:53:00Z">
          <w:r w:rsidRPr="00445E6A" w:rsidDel="00905610">
            <w:rPr>
              <w:highlight w:val="cyan"/>
              <w:shd w:val="clear" w:color="auto" w:fill="FFFFFF"/>
              <w:lang w:eastAsia="zh-CN"/>
            </w:rPr>
            <w:delText>This</w:delText>
          </w:r>
        </w:del>
        <w:r w:rsidRPr="00445E6A">
          <w:rPr>
            <w:highlight w:val="cyan"/>
            <w:shd w:val="clear" w:color="auto" w:fill="FFFFFF"/>
            <w:lang w:eastAsia="zh-CN"/>
          </w:rPr>
          <w:t xml:space="preserve"> </w:t>
        </w:r>
        <w:del w:id="219" w:author="Damon Ladson" w:date="2021-10-12T19:53:00Z">
          <w:r w:rsidRPr="00445E6A" w:rsidDel="00905610">
            <w:rPr>
              <w:highlight w:val="cyan"/>
              <w:shd w:val="clear" w:color="auto" w:fill="FFFFFF"/>
              <w:lang w:eastAsia="zh-CN"/>
            </w:rPr>
            <w:delText>a</w:delText>
          </w:r>
        </w:del>
      </w:ins>
      <w:ins w:id="220" w:author="Damon Ladson" w:date="2021-10-12T19:53:00Z">
        <w:r w:rsidR="00905610" w:rsidRPr="00445E6A">
          <w:rPr>
            <w:highlight w:val="cyan"/>
            <w:shd w:val="clear" w:color="auto" w:fill="FFFFFF"/>
            <w:lang w:eastAsia="zh-CN"/>
          </w:rPr>
          <w:t>A</w:t>
        </w:r>
      </w:ins>
      <w:ins w:id="221" w:author="USA" w:date="2021-09-07T22:00:00Z">
        <w:r w:rsidRPr="00445E6A">
          <w:rPr>
            <w:highlight w:val="cyan"/>
            <w:shd w:val="clear" w:color="auto" w:fill="FFFFFF"/>
            <w:lang w:eastAsia="zh-CN"/>
          </w:rPr>
          <w:t xml:space="preserve">genda </w:t>
        </w:r>
        <w:del w:id="222" w:author="Damon Ladson" w:date="2021-10-12T19:53:00Z">
          <w:r w:rsidRPr="00445E6A" w:rsidDel="00905610">
            <w:rPr>
              <w:highlight w:val="cyan"/>
              <w:shd w:val="clear" w:color="auto" w:fill="FFFFFF"/>
              <w:lang w:eastAsia="zh-CN"/>
            </w:rPr>
            <w:delText>i</w:delText>
          </w:r>
        </w:del>
      </w:ins>
      <w:proofErr w:type="spellStart"/>
      <w:ins w:id="223" w:author="Damon Ladson" w:date="2021-10-12T19:53:00Z">
        <w:r w:rsidR="00905610" w:rsidRPr="00445E6A">
          <w:rPr>
            <w:highlight w:val="cyan"/>
            <w:shd w:val="clear" w:color="auto" w:fill="FFFFFF"/>
            <w:lang w:eastAsia="zh-CN"/>
          </w:rPr>
          <w:t>T</w:t>
        </w:r>
      </w:ins>
      <w:ins w:id="224" w:author="USA" w:date="2021-09-07T22:00:00Z">
        <w:r w:rsidRPr="00445E6A">
          <w:rPr>
            <w:highlight w:val="cyan"/>
            <w:shd w:val="clear" w:color="auto" w:fill="FFFFFF"/>
            <w:lang w:eastAsia="zh-CN"/>
          </w:rPr>
          <w:t>tem</w:t>
        </w:r>
        <w:proofErr w:type="spellEnd"/>
        <w:r w:rsidRPr="00445E6A">
          <w:rPr>
            <w:highlight w:val="cyan"/>
            <w:shd w:val="clear" w:color="auto" w:fill="FFFFFF"/>
            <w:lang w:eastAsia="zh-CN"/>
          </w:rPr>
          <w:t xml:space="preserve"> </w:t>
        </w:r>
      </w:ins>
      <w:ins w:id="225" w:author="Damon Ladson" w:date="2021-10-12T19:53:00Z">
        <w:r w:rsidR="00905610" w:rsidRPr="00445E6A">
          <w:rPr>
            <w:highlight w:val="cyan"/>
            <w:shd w:val="clear" w:color="auto" w:fill="FFFFFF"/>
            <w:lang w:eastAsia="zh-CN"/>
          </w:rPr>
          <w:t>1.6</w:t>
        </w:r>
        <w:r w:rsidR="00905610">
          <w:rPr>
            <w:shd w:val="clear" w:color="auto" w:fill="FFFFFF"/>
            <w:lang w:eastAsia="zh-CN"/>
          </w:rPr>
          <w:t xml:space="preserve"> </w:t>
        </w:r>
      </w:ins>
      <w:ins w:id="226" w:author="USA" w:date="2021-09-07T22:00:00Z">
        <w:r w:rsidRPr="00050CEF">
          <w:rPr>
            <w:shd w:val="clear" w:color="auto" w:fill="FFFFFF"/>
            <w:lang w:eastAsia="zh-CN"/>
          </w:rPr>
          <w:t xml:space="preserve">will </w:t>
        </w:r>
        <w:r w:rsidRPr="00445E6A">
          <w:rPr>
            <w:highlight w:val="cyan"/>
            <w:shd w:val="clear" w:color="auto" w:fill="FFFFFF"/>
            <w:lang w:eastAsia="zh-CN"/>
          </w:rPr>
          <w:t xml:space="preserve">address </w:t>
        </w:r>
        <w:del w:id="227" w:author="Damon Ladson" w:date="2021-10-12T19:54:00Z">
          <w:r w:rsidRPr="00445E6A" w:rsidDel="00905610">
            <w:rPr>
              <w:highlight w:val="cyan"/>
              <w:shd w:val="clear" w:color="auto" w:fill="FFFFFF"/>
              <w:lang w:eastAsia="zh-CN"/>
            </w:rPr>
            <w:delText>some</w:delText>
          </w:r>
          <w:r w:rsidRPr="00050CEF" w:rsidDel="00905610">
            <w:rPr>
              <w:shd w:val="clear" w:color="auto" w:fill="FFFFFF"/>
              <w:lang w:eastAsia="zh-CN"/>
            </w:rPr>
            <w:delText xml:space="preserve"> </w:delText>
          </w:r>
        </w:del>
        <w:r w:rsidRPr="00050CEF">
          <w:rPr>
            <w:shd w:val="clear" w:color="auto" w:fill="FFFFFF"/>
            <w:lang w:eastAsia="zh-CN"/>
          </w:rPr>
          <w:t xml:space="preserve">key issues, including regulatory issues, </w:t>
        </w:r>
        <w:del w:id="228" w:author="Damon Ladson" w:date="2021-10-12T19:54:00Z">
          <w:r w:rsidRPr="00905610" w:rsidDel="00905610">
            <w:rPr>
              <w:highlight w:val="cyan"/>
              <w:shd w:val="clear" w:color="auto" w:fill="FFFFFF"/>
              <w:lang w:eastAsia="zh-CN"/>
              <w:rPrChange w:id="229" w:author="Damon Ladson" w:date="2021-10-12T19:54:00Z">
                <w:rPr>
                  <w:shd w:val="clear" w:color="auto" w:fill="FFFFFF"/>
                  <w:lang w:eastAsia="zh-CN"/>
                </w:rPr>
              </w:rPrChange>
            </w:rPr>
            <w:delText>in order</w:delText>
          </w:r>
          <w:r w:rsidRPr="00050CEF" w:rsidDel="00905610">
            <w:rPr>
              <w:shd w:val="clear" w:color="auto" w:fill="FFFFFF"/>
              <w:lang w:eastAsia="zh-CN"/>
            </w:rPr>
            <w:delText xml:space="preserve"> </w:delText>
          </w:r>
        </w:del>
        <w:r w:rsidRPr="00050CEF">
          <w:rPr>
            <w:shd w:val="clear" w:color="auto" w:fill="FFFFFF"/>
            <w:lang w:eastAsia="zh-CN"/>
          </w:rPr>
          <w:t xml:space="preserve">to safely integrate </w:t>
        </w:r>
      </w:ins>
      <w:ins w:id="230" w:author="USA" w:date="2021-09-07T22:47:00Z">
        <w:r w:rsidR="002276EB">
          <w:rPr>
            <w:shd w:val="clear" w:color="auto" w:fill="FFFFFF"/>
            <w:lang w:eastAsia="zh-CN"/>
          </w:rPr>
          <w:t>suborbital vehicles</w:t>
        </w:r>
      </w:ins>
      <w:ins w:id="231" w:author="USA" w:date="2021-09-07T22:00:00Z">
        <w:r w:rsidRPr="00050CEF">
          <w:rPr>
            <w:shd w:val="clear" w:color="auto" w:fill="FFFFFF"/>
            <w:lang w:eastAsia="zh-CN"/>
          </w:rPr>
          <w:t xml:space="preserve"> into the same airspace as conventional aircraft during their transition to and from space in order to minimize the airspace disruption</w:t>
        </w:r>
      </w:ins>
      <w:ins w:id="232" w:author="USA" w:date="2021-09-07T22:04:00Z">
        <w:r>
          <w:rPr>
            <w:shd w:val="clear" w:color="auto" w:fill="FFFFFF"/>
            <w:lang w:eastAsia="zh-CN"/>
          </w:rPr>
          <w:t>.</w:t>
        </w:r>
      </w:ins>
      <w:ins w:id="233" w:author="Damon Ladson" w:date="2021-10-12T19:54:00Z">
        <w:r w:rsidR="00905610">
          <w:rPr>
            <w:shd w:val="clear" w:color="auto" w:fill="FFFFFF"/>
            <w:lang w:eastAsia="zh-CN"/>
          </w:rPr>
          <w:t xml:space="preserve"> </w:t>
        </w:r>
      </w:ins>
      <w:ins w:id="234" w:author="Damon Ladson" w:date="2021-10-12T19:58:00Z">
        <w:r w:rsidR="00825373" w:rsidRPr="001C510B">
          <w:rPr>
            <w:highlight w:val="cyan"/>
            <w:shd w:val="clear" w:color="auto" w:fill="FFFFFF"/>
            <w:lang w:eastAsia="zh-CN"/>
          </w:rPr>
          <w:t>Importantly</w:t>
        </w:r>
      </w:ins>
      <w:ins w:id="235" w:author="Damon Ladson" w:date="2021-10-12T19:54:00Z">
        <w:r w:rsidR="00905610" w:rsidRPr="001C510B">
          <w:rPr>
            <w:highlight w:val="cyan"/>
            <w:shd w:val="clear" w:color="auto" w:fill="FFFFFF"/>
            <w:lang w:eastAsia="zh-CN"/>
          </w:rPr>
          <w:t>, Agen</w:t>
        </w:r>
      </w:ins>
      <w:ins w:id="236" w:author="Damon Ladson" w:date="2021-10-12T19:55:00Z">
        <w:r w:rsidR="00905610" w:rsidRPr="001C510B">
          <w:rPr>
            <w:highlight w:val="cyan"/>
            <w:shd w:val="clear" w:color="auto" w:fill="FFFFFF"/>
            <w:lang w:eastAsia="zh-CN"/>
          </w:rPr>
          <w:t>da Item 1.6 provides the opportunity to show how suborbital vehicles may comm</w:t>
        </w:r>
      </w:ins>
      <w:ins w:id="237" w:author="Damon Ladson" w:date="2021-10-12T19:56:00Z">
        <w:r w:rsidR="00905610" w:rsidRPr="001C510B">
          <w:rPr>
            <w:highlight w:val="cyan"/>
            <w:shd w:val="clear" w:color="auto" w:fill="FFFFFF"/>
            <w:lang w:eastAsia="zh-CN"/>
          </w:rPr>
          <w:t>unicate with existing aeronautical radiocommunication services</w:t>
        </w:r>
      </w:ins>
      <w:ins w:id="238" w:author="Damon Ladson" w:date="2021-10-12T19:57:00Z">
        <w:r w:rsidR="00905610" w:rsidRPr="001C510B">
          <w:rPr>
            <w:highlight w:val="cyan"/>
            <w:shd w:val="clear" w:color="auto" w:fill="FFFFFF"/>
            <w:lang w:eastAsia="zh-CN"/>
          </w:rPr>
          <w:t xml:space="preserve"> with minimal changes to the Radio Regulations.</w:t>
        </w:r>
      </w:ins>
    </w:p>
    <w:bookmarkEnd w:id="215"/>
    <w:p w14:paraId="538221DA" w14:textId="77777777" w:rsidR="00EE2123" w:rsidRPr="00050CEF" w:rsidRDefault="00EE2123" w:rsidP="001F56E3">
      <w:pPr>
        <w:rPr>
          <w:shd w:val="clear" w:color="auto" w:fill="FFFFFF"/>
          <w:lang w:eastAsia="zh-CN"/>
        </w:rPr>
      </w:pPr>
    </w:p>
    <w:p w14:paraId="0BF7BC82" w14:textId="77777777" w:rsidR="001F56E3" w:rsidRPr="00DD06DC" w:rsidRDefault="001F56E3" w:rsidP="001F56E3">
      <w:pPr>
        <w:pStyle w:val="Heading1"/>
      </w:pPr>
      <w:r>
        <w:t>2</w:t>
      </w:r>
      <w:r w:rsidRPr="00DD06DC">
        <w:t>/1.</w:t>
      </w:r>
      <w:r>
        <w:t>6</w:t>
      </w:r>
      <w:r w:rsidRPr="00DD06DC">
        <w:t>/3</w:t>
      </w:r>
      <w:r w:rsidRPr="00DD06DC">
        <w:tab/>
        <w:t xml:space="preserve">Summary and </w:t>
      </w:r>
      <w:r w:rsidRPr="004209F3">
        <w:t>Analysis</w:t>
      </w:r>
      <w:r w:rsidRPr="00DD06DC">
        <w:t xml:space="preserve"> of the results of ITU-R studies</w:t>
      </w:r>
    </w:p>
    <w:p w14:paraId="3A07898A" w14:textId="77777777" w:rsidR="001F56E3" w:rsidRPr="00DD06DC" w:rsidRDefault="001F56E3" w:rsidP="001F56E3">
      <w:pPr>
        <w:rPr>
          <w:i/>
          <w:iCs/>
          <w:szCs w:val="24"/>
        </w:rPr>
      </w:pPr>
      <w:r w:rsidRPr="00DD06DC">
        <w:rPr>
          <w:i/>
          <w:iCs/>
          <w:szCs w:val="24"/>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w:t>
      </w:r>
      <w:r>
        <w:rPr>
          <w:i/>
          <w:iCs/>
          <w:szCs w:val="24"/>
        </w:rPr>
        <w:t xml:space="preserve"> </w:t>
      </w:r>
      <w:r w:rsidRPr="00DD06DC">
        <w:rPr>
          <w:i/>
          <w:iCs/>
          <w:szCs w:val="24"/>
        </w:rPr>
        <w:t xml:space="preserve">The results of the ITU-R studies should also be analysed with respect to the possible methods of satisfying the agenda </w:t>
      </w:r>
      <w:proofErr w:type="gramStart"/>
      <w:r w:rsidRPr="00DD06DC">
        <w:rPr>
          <w:i/>
          <w:iCs/>
          <w:szCs w:val="24"/>
        </w:rPr>
        <w:t>item, and</w:t>
      </w:r>
      <w:proofErr w:type="gramEnd"/>
      <w:r w:rsidRPr="00DD06DC">
        <w:rPr>
          <w:i/>
          <w:iCs/>
          <w:szCs w:val="24"/>
        </w:rPr>
        <w:t xml:space="preserve"> presented in a concise manner.]</w:t>
      </w:r>
    </w:p>
    <w:p w14:paraId="4E344375" w14:textId="478D8BEB" w:rsidR="001F56E3" w:rsidRPr="00DD06DC" w:rsidRDefault="001F56E3" w:rsidP="001F56E3">
      <w:pPr>
        <w:pStyle w:val="Heading1"/>
      </w:pPr>
      <w:r>
        <w:t>2</w:t>
      </w:r>
      <w:r w:rsidRPr="00DD06DC">
        <w:t>/1.</w:t>
      </w:r>
      <w:r>
        <w:t>6</w:t>
      </w:r>
      <w:r w:rsidRPr="00DD06DC">
        <w:t>/4</w:t>
      </w:r>
      <w:r w:rsidRPr="00DD06DC">
        <w:tab/>
        <w:t>Methods to satisfy the agenda item</w:t>
      </w:r>
      <w:del w:id="239" w:author="USA" w:date="2021-10-13T10:38:00Z">
        <w:r w:rsidRPr="00A80713" w:rsidDel="00B748DF">
          <w:rPr>
            <w:rStyle w:val="FootnoteReference"/>
            <w:rFonts w:ascii="Times New Roman Bold" w:hAnsi="Times New Roman Bold"/>
          </w:rPr>
          <w:footnoteReference w:customMarkFollows="1" w:id="2"/>
          <w:delText>1</w:delText>
        </w:r>
      </w:del>
    </w:p>
    <w:p w14:paraId="460CAE8E" w14:textId="77777777" w:rsidR="001F56E3" w:rsidRPr="00DD06DC" w:rsidRDefault="001F56E3" w:rsidP="001F56E3">
      <w:pPr>
        <w:rPr>
          <w:i/>
          <w:iCs/>
          <w:color w:val="000000"/>
          <w:szCs w:val="24"/>
        </w:rPr>
      </w:pPr>
      <w:r w:rsidRPr="00DD06DC">
        <w:rPr>
          <w:i/>
          <w:iCs/>
          <w:szCs w:val="24"/>
        </w:rPr>
        <w:t>[</w:t>
      </w:r>
      <w:r w:rsidRPr="00DD06DC">
        <w:rPr>
          <w:i/>
          <w:iCs/>
          <w:color w:val="000000"/>
          <w:szCs w:val="24"/>
        </w:rPr>
        <w:t xml:space="preserve">This section should contain the brief description of the Method or Methods to satisfy the agenda item as per section A2.4 of Annex 2 to </w:t>
      </w:r>
      <w:hyperlink r:id="rId17" w:history="1">
        <w:r w:rsidRPr="009F5ECC">
          <w:rPr>
            <w:rStyle w:val="Hyperlink"/>
            <w:i/>
            <w:iCs/>
          </w:rPr>
          <w:t>Resolution ITU-R 2-</w:t>
        </w:r>
        <w:r>
          <w:rPr>
            <w:rStyle w:val="Hyperlink"/>
            <w:i/>
            <w:iCs/>
          </w:rPr>
          <w:t>8</w:t>
        </w:r>
      </w:hyperlink>
      <w:r w:rsidRPr="00DD06DC">
        <w:rPr>
          <w:i/>
          <w:iCs/>
          <w:color w:val="000000"/>
          <w:szCs w:val="24"/>
        </w:rPr>
        <w:t>]</w:t>
      </w:r>
    </w:p>
    <w:p w14:paraId="6F914943" w14:textId="104B6BE8" w:rsidR="001F56E3" w:rsidRPr="00A80713" w:rsidRDefault="001F56E3" w:rsidP="001F56E3">
      <w:pPr>
        <w:pStyle w:val="Heading2"/>
      </w:pPr>
      <w:bookmarkStart w:id="248" w:name="_Hlk55741679"/>
      <w:r w:rsidRPr="00A80713">
        <w:t>2/1.</w:t>
      </w:r>
      <w:ins w:id="249" w:author="USA" w:date="2021-09-07T22:49:00Z">
        <w:r w:rsidR="002276EB">
          <w:t>6</w:t>
        </w:r>
      </w:ins>
      <w:del w:id="250" w:author="USA" w:date="2021-09-07T22:49:00Z">
        <w:r w:rsidRPr="00A80713" w:rsidDel="002276EB">
          <w:delText>9</w:delText>
        </w:r>
      </w:del>
      <w:r w:rsidRPr="00A80713">
        <w:t>/4.1</w:t>
      </w:r>
      <w:r w:rsidRPr="00A80713">
        <w:tab/>
        <w:t xml:space="preserve">Method A: </w:t>
      </w:r>
      <w:del w:id="251" w:author="USA" w:date="2021-10-13T10:41:00Z">
        <w:r w:rsidRPr="00A80713" w:rsidDel="00B748DF">
          <w:delText>[title of Method A, if any]</w:delText>
        </w:r>
      </w:del>
      <w:del w:id="252" w:author="USA" w:date="2021-10-13T10:38:00Z">
        <w:r w:rsidRPr="00A80713" w:rsidDel="00B748DF">
          <w:rPr>
            <w:rStyle w:val="FootnoteReference"/>
            <w:rFonts w:ascii="Times New Roman Bold" w:hAnsi="Times New Roman Bold"/>
          </w:rPr>
          <w:footnoteReference w:customMarkFollows="1" w:id="3"/>
          <w:delText>2</w:delText>
        </w:r>
      </w:del>
    </w:p>
    <w:p w14:paraId="7B951322" w14:textId="77777777" w:rsidR="00B748DF" w:rsidRDefault="001F56E3" w:rsidP="0036368C">
      <w:pPr>
        <w:rPr>
          <w:ins w:id="261" w:author="USA" w:date="2021-10-13T10:39:00Z"/>
          <w:i/>
          <w:iCs/>
        </w:rPr>
      </w:pPr>
      <w:del w:id="262" w:author="USA" w:date="2021-10-13T10:39:00Z">
        <w:r w:rsidRPr="00A80713" w:rsidDel="00B748DF">
          <w:rPr>
            <w:i/>
            <w:iCs/>
          </w:rPr>
          <w:delText>[Text describing the first method to satisfy the agenda item]</w:delText>
        </w:r>
      </w:del>
    </w:p>
    <w:p w14:paraId="4643107B" w14:textId="351ED9C4" w:rsidR="0036368C" w:rsidRDefault="0036368C" w:rsidP="0036368C">
      <w:pPr>
        <w:rPr>
          <w:ins w:id="263" w:author="USA" w:date="2021-10-13T10:20:00Z"/>
          <w:szCs w:val="24"/>
        </w:rPr>
      </w:pPr>
      <w:ins w:id="264" w:author="USA" w:date="2021-10-13T10:20:00Z">
        <w:r>
          <w:rPr>
            <w:szCs w:val="24"/>
          </w:rPr>
          <w:t xml:space="preserve">This method proposes to add a clarification to be made to </w:t>
        </w:r>
        <w:r w:rsidRPr="00B748DF">
          <w:rPr>
            <w:b/>
            <w:bCs/>
            <w:szCs w:val="24"/>
          </w:rPr>
          <w:t>Article 4</w:t>
        </w:r>
        <w:r>
          <w:rPr>
            <w:szCs w:val="24"/>
          </w:rPr>
          <w:t xml:space="preserve"> of the Radio Regulations.</w:t>
        </w:r>
      </w:ins>
    </w:p>
    <w:p w14:paraId="3B76E558" w14:textId="77777777" w:rsidR="0036368C" w:rsidRDefault="0036368C" w:rsidP="004B3206">
      <w:pPr>
        <w:rPr>
          <w:szCs w:val="24"/>
        </w:rPr>
      </w:pPr>
    </w:p>
    <w:p w14:paraId="7890B5EE" w14:textId="53A6DDD6" w:rsidR="004B3206" w:rsidRDefault="004B3206" w:rsidP="004B3206">
      <w:pPr>
        <w:rPr>
          <w:szCs w:val="24"/>
        </w:rPr>
      </w:pPr>
      <w:ins w:id="265" w:author="USA" w:date="2021-09-14T12:24:00Z">
        <w:r>
          <w:rPr>
            <w:szCs w:val="24"/>
          </w:rPr>
          <w:t xml:space="preserve">Proposal for </w:t>
        </w:r>
      </w:ins>
      <w:ins w:id="266" w:author="USA" w:date="2021-10-13T10:21:00Z">
        <w:r w:rsidR="0036368C">
          <w:rPr>
            <w:szCs w:val="24"/>
          </w:rPr>
          <w:t>a</w:t>
        </w:r>
      </w:ins>
      <w:ins w:id="267" w:author="USA" w:date="2021-09-14T12:24:00Z">
        <w:r>
          <w:rPr>
            <w:szCs w:val="24"/>
          </w:rPr>
          <w:t xml:space="preserve"> clarification to be made in </w:t>
        </w:r>
        <w:r w:rsidRPr="006F1496">
          <w:rPr>
            <w:b/>
            <w:szCs w:val="24"/>
          </w:rPr>
          <w:t>Article 4</w:t>
        </w:r>
        <w:r w:rsidRPr="00E94F4F">
          <w:rPr>
            <w:szCs w:val="24"/>
          </w:rPr>
          <w:t>:</w:t>
        </w:r>
      </w:ins>
    </w:p>
    <w:p w14:paraId="7FA5C28C" w14:textId="453D425F" w:rsidR="001C510B" w:rsidRDefault="001C510B" w:rsidP="001C510B">
      <w:pPr>
        <w:rPr>
          <w:ins w:id="268" w:author="USA" w:date="2021-10-13T09:58:00Z"/>
          <w:szCs w:val="24"/>
        </w:rPr>
      </w:pPr>
      <w:bookmarkStart w:id="269" w:name="_Hlk85013358"/>
      <w:ins w:id="270" w:author="USA" w:date="2021-10-13T09:58:00Z">
        <w:r w:rsidRPr="00445E6A">
          <w:rPr>
            <w:i/>
            <w:szCs w:val="24"/>
            <w:highlight w:val="cyan"/>
          </w:rPr>
          <w:t>Stations onboard suborbital vehicles (RR 1.62, 1.63, and 1.64) may use allocations to terrestrial and/or space radiocommunications services when executing suborbital flight</w:t>
        </w:r>
        <w:r>
          <w:rPr>
            <w:i/>
            <w:szCs w:val="24"/>
            <w:highlight w:val="cyan"/>
          </w:rPr>
          <w:t>.</w:t>
        </w:r>
        <w:r w:rsidRPr="00D628E9">
          <w:rPr>
            <w:i/>
            <w:szCs w:val="24"/>
            <w:highlight w:val="cyan"/>
          </w:rPr>
          <w:t xml:space="preserve">  Suborbital flight is the intentional flight of a vehicle expected to reach the upper atmosphere with a portion of its flight path that may occur in space for a brief </w:t>
        </w:r>
        <w:proofErr w:type="gramStart"/>
        <w:r w:rsidRPr="00D628E9">
          <w:rPr>
            <w:i/>
            <w:szCs w:val="24"/>
            <w:highlight w:val="cyan"/>
          </w:rPr>
          <w:t>period of time</w:t>
        </w:r>
        <w:proofErr w:type="gramEnd"/>
        <w:r w:rsidRPr="00D628E9">
          <w:rPr>
            <w:i/>
            <w:szCs w:val="24"/>
            <w:highlight w:val="cyan"/>
          </w:rPr>
          <w:t xml:space="preserve">. Radiocommunications for this use shall have the same status as those allocations under which they </w:t>
        </w:r>
        <w:proofErr w:type="gramStart"/>
        <w:r w:rsidRPr="00D628E9">
          <w:rPr>
            <w:i/>
            <w:szCs w:val="24"/>
            <w:highlight w:val="cyan"/>
          </w:rPr>
          <w:t>operate, and</w:t>
        </w:r>
        <w:proofErr w:type="gramEnd"/>
        <w:r w:rsidRPr="00D628E9">
          <w:rPr>
            <w:i/>
            <w:szCs w:val="24"/>
            <w:highlight w:val="cyan"/>
          </w:rPr>
          <w:t xml:space="preserve"> shall operat</w:t>
        </w:r>
        <w:r>
          <w:rPr>
            <w:i/>
            <w:szCs w:val="24"/>
            <w:highlight w:val="cyan"/>
          </w:rPr>
          <w:t>e</w:t>
        </w:r>
        <w:r w:rsidRPr="00D628E9">
          <w:rPr>
            <w:i/>
            <w:szCs w:val="24"/>
            <w:highlight w:val="cyan"/>
          </w:rPr>
          <w:t xml:space="preserve"> in accordance with limitations of those allocations specified in </w:t>
        </w:r>
        <w:r w:rsidRPr="00AC491F">
          <w:rPr>
            <w:b/>
            <w:bCs/>
            <w:i/>
            <w:szCs w:val="24"/>
            <w:highlight w:val="cyan"/>
          </w:rPr>
          <w:t>Article 5</w:t>
        </w:r>
        <w:r w:rsidRPr="00D628E9">
          <w:rPr>
            <w:i/>
            <w:szCs w:val="24"/>
            <w:highlight w:val="cyan"/>
          </w:rPr>
          <w:t>.</w:t>
        </w:r>
      </w:ins>
    </w:p>
    <w:bookmarkEnd w:id="269"/>
    <w:p w14:paraId="050FE747" w14:textId="77777777" w:rsidR="001C510B" w:rsidRPr="00AE4E42" w:rsidRDefault="001C510B" w:rsidP="001F56E3">
      <w:pPr>
        <w:rPr>
          <w:szCs w:val="24"/>
        </w:rPr>
      </w:pPr>
    </w:p>
    <w:p w14:paraId="2DD47D32" w14:textId="0CACD920" w:rsidR="001F56E3" w:rsidRPr="00A80713" w:rsidDel="00AC491F" w:rsidRDefault="001F56E3" w:rsidP="001F56E3">
      <w:pPr>
        <w:pStyle w:val="Heading2"/>
        <w:rPr>
          <w:del w:id="271" w:author="USA" w:date="2021-10-13T10:31:00Z"/>
        </w:rPr>
      </w:pPr>
      <w:del w:id="272" w:author="USA" w:date="2021-10-13T10:31:00Z">
        <w:r w:rsidRPr="00A80713" w:rsidDel="00AC491F">
          <w:delText>2/1.</w:delText>
        </w:r>
      </w:del>
      <w:del w:id="273" w:author="USA" w:date="2021-09-07T22:49:00Z">
        <w:r w:rsidRPr="00A80713" w:rsidDel="002276EB">
          <w:delText>9</w:delText>
        </w:r>
      </w:del>
      <w:del w:id="274" w:author="USA" w:date="2021-10-13T10:31:00Z">
        <w:r w:rsidRPr="00A80713" w:rsidDel="00AC491F">
          <w:delText>/4.2</w:delText>
        </w:r>
        <w:r w:rsidRPr="00A80713" w:rsidDel="00AC491F">
          <w:tab/>
          <w:delText>Method B: [title of Method B, if any]</w:delText>
        </w:r>
      </w:del>
    </w:p>
    <w:p w14:paraId="4BD3C247" w14:textId="326C165C" w:rsidR="001F56E3" w:rsidRPr="00A80713" w:rsidDel="00AC491F" w:rsidRDefault="001F56E3" w:rsidP="001F56E3">
      <w:pPr>
        <w:rPr>
          <w:del w:id="275" w:author="USA" w:date="2021-10-13T10:31:00Z"/>
          <w:i/>
          <w:iCs/>
        </w:rPr>
      </w:pPr>
      <w:del w:id="276" w:author="USA" w:date="2021-10-13T10:31:00Z">
        <w:r w:rsidRPr="00A80713" w:rsidDel="00AC491F">
          <w:rPr>
            <w:i/>
            <w:iCs/>
          </w:rPr>
          <w:delText>[Text describing the second method to satisfy the agenda item]</w:delText>
        </w:r>
      </w:del>
    </w:p>
    <w:p w14:paraId="78E1CF60" w14:textId="34A1550F" w:rsidR="009C03B1" w:rsidRDefault="001F56E3" w:rsidP="009C03B1">
      <w:pPr>
        <w:rPr>
          <w:ins w:id="277" w:author="USA" w:date="2021-09-07T21:49:00Z"/>
          <w:szCs w:val="24"/>
        </w:rPr>
      </w:pPr>
      <w:del w:id="278" w:author="USA" w:date="2021-10-13T10:31:00Z">
        <w:r w:rsidRPr="00A80713" w:rsidDel="00AC491F">
          <w:rPr>
            <w:i/>
            <w:iCs/>
          </w:rPr>
          <w:delText>[Additional sections with text describing other methods to satisfy the agenda item, if any]</w:delText>
        </w:r>
      </w:del>
    </w:p>
    <w:p w14:paraId="41F60FE7" w14:textId="77777777" w:rsidR="009C03B1" w:rsidRPr="009C03B1" w:rsidRDefault="009C03B1" w:rsidP="001F56E3"/>
    <w:bookmarkEnd w:id="248"/>
    <w:p w14:paraId="0C00DBCE" w14:textId="77777777" w:rsidR="001F56E3" w:rsidRPr="00DD06DC" w:rsidRDefault="001F56E3" w:rsidP="001F56E3">
      <w:pPr>
        <w:pStyle w:val="Heading1"/>
      </w:pPr>
      <w:r>
        <w:t>2</w:t>
      </w:r>
      <w:r w:rsidRPr="00DD06DC">
        <w:t>/1.</w:t>
      </w:r>
      <w:r>
        <w:t>6</w:t>
      </w:r>
      <w:r w:rsidRPr="00DD06DC">
        <w:t>/5</w:t>
      </w:r>
      <w:r w:rsidRPr="00DD06DC">
        <w:tab/>
        <w:t>Regulatory and procedural considerations</w:t>
      </w:r>
    </w:p>
    <w:p w14:paraId="17FD1C12" w14:textId="6BD13B8D" w:rsidR="001F56E3" w:rsidRPr="00DD06DC" w:rsidDel="00B748DF" w:rsidRDefault="001F56E3" w:rsidP="001F56E3">
      <w:pPr>
        <w:rPr>
          <w:del w:id="279" w:author="USA" w:date="2021-10-13T10:40:00Z"/>
          <w:i/>
          <w:iCs/>
          <w:color w:val="000000"/>
          <w:szCs w:val="24"/>
        </w:rPr>
      </w:pPr>
      <w:del w:id="280" w:author="USA" w:date="2021-10-13T10:40:00Z">
        <w:r w:rsidRPr="00DD06DC" w:rsidDel="00B748DF">
          <w:rPr>
            <w:i/>
            <w:iCs/>
            <w:szCs w:val="24"/>
          </w:rPr>
          <w:delText>[</w:delText>
        </w:r>
        <w:r w:rsidRPr="00DD06DC" w:rsidDel="00B748DF">
          <w:rPr>
            <w:i/>
            <w:iCs/>
            <w:color w:val="000000"/>
            <w:szCs w:val="24"/>
          </w:rPr>
          <w:delText>Example(s) of regulatory text relating to the Method(s) to satisfy the agenda item]</w:delText>
        </w:r>
      </w:del>
    </w:p>
    <w:p w14:paraId="642A94C9" w14:textId="45F62DE4" w:rsidR="001F56E3" w:rsidRPr="00A80713" w:rsidRDefault="001F56E3" w:rsidP="001F56E3">
      <w:pPr>
        <w:pStyle w:val="Heading2"/>
      </w:pPr>
      <w:bookmarkStart w:id="281" w:name="_Hlk55741690"/>
      <w:r w:rsidRPr="00A80713">
        <w:t>2/1.</w:t>
      </w:r>
      <w:ins w:id="282" w:author="USA" w:date="2021-09-07T22:48:00Z">
        <w:r w:rsidR="002276EB">
          <w:t>6</w:t>
        </w:r>
      </w:ins>
      <w:del w:id="283" w:author="USA" w:date="2021-09-07T22:48:00Z">
        <w:r w:rsidRPr="00A80713" w:rsidDel="002276EB">
          <w:delText>9</w:delText>
        </w:r>
      </w:del>
      <w:r w:rsidRPr="00A80713">
        <w:t>/5.1</w:t>
      </w:r>
      <w:r w:rsidRPr="00A80713">
        <w:tab/>
        <w:t xml:space="preserve">For Method A: </w:t>
      </w:r>
      <w:del w:id="284" w:author="USA" w:date="2021-10-13T10:40:00Z">
        <w:r w:rsidRPr="00A80713" w:rsidDel="00B748DF">
          <w:delText>[title of Method A, if any]</w:delText>
        </w:r>
      </w:del>
    </w:p>
    <w:p w14:paraId="6B1D8E27" w14:textId="27461090" w:rsidR="004B3206" w:rsidDel="00B748DF" w:rsidRDefault="001F56E3" w:rsidP="004B3206">
      <w:pPr>
        <w:rPr>
          <w:del w:id="285" w:author="USA" w:date="2021-10-13T10:40:00Z"/>
          <w:i/>
          <w:iCs/>
        </w:rPr>
      </w:pPr>
      <w:del w:id="286" w:author="USA" w:date="2021-10-13T10:40:00Z">
        <w:r w:rsidRPr="00A80713" w:rsidDel="00B748DF">
          <w:rPr>
            <w:i/>
            <w:iCs/>
          </w:rPr>
          <w:delText>[Example(s) of regulatory text for the first method to satisfy the agenda item]</w:delText>
        </w:r>
      </w:del>
    </w:p>
    <w:p w14:paraId="7036B6BF" w14:textId="77777777" w:rsidR="00AE4E42" w:rsidRPr="00AE4E42" w:rsidRDefault="00AE4E42" w:rsidP="004B3206">
      <w:pPr>
        <w:rPr>
          <w:ins w:id="287" w:author="USA" w:date="2021-09-14T12:25:00Z"/>
          <w:i/>
          <w:iCs/>
        </w:rPr>
      </w:pPr>
    </w:p>
    <w:p w14:paraId="67E36AC6" w14:textId="39704DF4" w:rsidR="004B3206" w:rsidRPr="006B433C" w:rsidRDefault="004B3206" w:rsidP="004B3206">
      <w:pPr>
        <w:jc w:val="center"/>
        <w:rPr>
          <w:ins w:id="288" w:author="USA" w:date="2021-09-14T12:25:00Z"/>
          <w:bCs/>
          <w:lang w:val="en-US"/>
        </w:rPr>
      </w:pPr>
      <w:ins w:id="289" w:author="USA" w:date="2021-09-14T12:25:00Z">
        <w:r w:rsidRPr="006B433C">
          <w:rPr>
            <w:bCs/>
            <w:lang w:val="en-US"/>
          </w:rPr>
          <w:t xml:space="preserve">ARTICLE </w:t>
        </w:r>
        <w:r>
          <w:rPr>
            <w:bCs/>
            <w:lang w:val="en-US"/>
          </w:rPr>
          <w:t>4</w:t>
        </w:r>
      </w:ins>
    </w:p>
    <w:p w14:paraId="1A840A78" w14:textId="66100C62" w:rsidR="004B3206" w:rsidRDefault="004B3206" w:rsidP="004B3206">
      <w:pPr>
        <w:jc w:val="center"/>
        <w:rPr>
          <w:ins w:id="290" w:author="USA" w:date="2021-09-14T12:25:00Z"/>
          <w:b/>
          <w:lang w:val="en-US"/>
        </w:rPr>
      </w:pPr>
      <w:ins w:id="291" w:author="USA" w:date="2021-09-14T12:25:00Z">
        <w:r>
          <w:rPr>
            <w:b/>
            <w:lang w:val="en-US"/>
          </w:rPr>
          <w:t>Assignment and use of frequencies</w:t>
        </w:r>
      </w:ins>
    </w:p>
    <w:p w14:paraId="56925D95" w14:textId="7F7E9172" w:rsidR="004B3206" w:rsidRDefault="004B3206" w:rsidP="004B3206">
      <w:pPr>
        <w:rPr>
          <w:ins w:id="292" w:author="USA" w:date="2021-09-14T12:25:00Z"/>
          <w:b/>
          <w:lang w:val="en-US"/>
        </w:rPr>
      </w:pPr>
      <w:ins w:id="293" w:author="USA" w:date="2021-09-14T12:25:00Z">
        <w:r>
          <w:rPr>
            <w:b/>
            <w:lang w:val="en-US"/>
          </w:rPr>
          <w:t>MOD</w:t>
        </w:r>
      </w:ins>
    </w:p>
    <w:p w14:paraId="2CC15623" w14:textId="12F93DD2" w:rsidR="00AC491F" w:rsidRDefault="004B3206" w:rsidP="00AC491F">
      <w:pPr>
        <w:rPr>
          <w:ins w:id="294" w:author="USA" w:date="2021-10-13T10:29:00Z"/>
          <w:szCs w:val="24"/>
        </w:rPr>
      </w:pPr>
      <w:ins w:id="295" w:author="USA" w:date="2021-09-14T12:25:00Z">
        <w:r>
          <w:rPr>
            <w:b/>
            <w:lang w:val="en-US"/>
          </w:rPr>
          <w:t>4.xx</w:t>
        </w:r>
        <w:r>
          <w:rPr>
            <w:b/>
            <w:lang w:val="en-US"/>
          </w:rPr>
          <w:tab/>
        </w:r>
      </w:ins>
      <w:ins w:id="296" w:author="USA" w:date="2021-10-13T10:29:00Z">
        <w:r w:rsidR="00AC491F" w:rsidRPr="00445E6A">
          <w:rPr>
            <w:i/>
            <w:szCs w:val="24"/>
            <w:highlight w:val="cyan"/>
          </w:rPr>
          <w:t>Stations onboard suborbital vehicles (RR 1.62, 1.63, and 1.64) may use allocations to terrestrial and/or space radiocommunications services when executing suborbital flight</w:t>
        </w:r>
        <w:r w:rsidR="00AC491F">
          <w:rPr>
            <w:i/>
            <w:szCs w:val="24"/>
            <w:highlight w:val="cyan"/>
          </w:rPr>
          <w:t>.</w:t>
        </w:r>
        <w:r w:rsidR="00AC491F" w:rsidRPr="00D628E9">
          <w:rPr>
            <w:i/>
            <w:szCs w:val="24"/>
            <w:highlight w:val="cyan"/>
          </w:rPr>
          <w:t xml:space="preserve">  Suborbital flight is the intentional flight of a vehicle expected to reach the upper atmosphere with a portion of its flight path that may occur in space for a brief </w:t>
        </w:r>
        <w:proofErr w:type="gramStart"/>
        <w:r w:rsidR="00AC491F" w:rsidRPr="00D628E9">
          <w:rPr>
            <w:i/>
            <w:szCs w:val="24"/>
            <w:highlight w:val="cyan"/>
          </w:rPr>
          <w:t>period of time</w:t>
        </w:r>
        <w:proofErr w:type="gramEnd"/>
        <w:r w:rsidR="00AC491F" w:rsidRPr="00D628E9">
          <w:rPr>
            <w:i/>
            <w:szCs w:val="24"/>
            <w:highlight w:val="cyan"/>
          </w:rPr>
          <w:t xml:space="preserve">. Radiocommunications for this use shall have the same status as those allocations under which they </w:t>
        </w:r>
        <w:proofErr w:type="gramStart"/>
        <w:r w:rsidR="00AC491F" w:rsidRPr="00D628E9">
          <w:rPr>
            <w:i/>
            <w:szCs w:val="24"/>
            <w:highlight w:val="cyan"/>
          </w:rPr>
          <w:t>operate, and</w:t>
        </w:r>
        <w:proofErr w:type="gramEnd"/>
        <w:r w:rsidR="00AC491F" w:rsidRPr="00D628E9">
          <w:rPr>
            <w:i/>
            <w:szCs w:val="24"/>
            <w:highlight w:val="cyan"/>
          </w:rPr>
          <w:t xml:space="preserve"> shall operat</w:t>
        </w:r>
        <w:r w:rsidR="00AC491F">
          <w:rPr>
            <w:i/>
            <w:szCs w:val="24"/>
            <w:highlight w:val="cyan"/>
          </w:rPr>
          <w:t>e</w:t>
        </w:r>
        <w:r w:rsidR="00AC491F" w:rsidRPr="00D628E9">
          <w:rPr>
            <w:i/>
            <w:szCs w:val="24"/>
            <w:highlight w:val="cyan"/>
          </w:rPr>
          <w:t xml:space="preserve"> in accordance with limitations of those allocations specified in </w:t>
        </w:r>
        <w:r w:rsidR="00AC491F" w:rsidRPr="00AC491F">
          <w:rPr>
            <w:b/>
            <w:bCs/>
            <w:i/>
            <w:szCs w:val="24"/>
            <w:highlight w:val="cyan"/>
          </w:rPr>
          <w:t>Article 5</w:t>
        </w:r>
        <w:r w:rsidR="00AC491F" w:rsidRPr="00D628E9">
          <w:rPr>
            <w:i/>
            <w:szCs w:val="24"/>
            <w:highlight w:val="cyan"/>
          </w:rPr>
          <w:t>.</w:t>
        </w:r>
      </w:ins>
    </w:p>
    <w:p w14:paraId="1AED91C0" w14:textId="10123EF4" w:rsidR="004B3206" w:rsidRDefault="004B3206" w:rsidP="004B3206">
      <w:pPr>
        <w:rPr>
          <w:szCs w:val="24"/>
        </w:rPr>
      </w:pPr>
    </w:p>
    <w:p w14:paraId="5209C1B8" w14:textId="77777777" w:rsidR="00AE4E42" w:rsidRPr="00AE4E42" w:rsidRDefault="00AE4E42" w:rsidP="004B3206">
      <w:pPr>
        <w:rPr>
          <w:ins w:id="297" w:author="USA" w:date="2021-09-14T12:25:00Z"/>
          <w:szCs w:val="24"/>
        </w:rPr>
      </w:pPr>
    </w:p>
    <w:p w14:paraId="26FD32D1" w14:textId="77777777" w:rsidR="004B3206" w:rsidRPr="00042D68" w:rsidRDefault="004B3206" w:rsidP="004B3206">
      <w:pPr>
        <w:rPr>
          <w:ins w:id="298" w:author="USA" w:date="2021-09-14T12:25:00Z"/>
          <w:b/>
          <w:bCs/>
        </w:rPr>
      </w:pPr>
      <w:ins w:id="299" w:author="USA" w:date="2021-09-14T12:25:00Z">
        <w:r w:rsidRPr="00042D68">
          <w:rPr>
            <w:b/>
            <w:bCs/>
          </w:rPr>
          <w:t>SUP</w:t>
        </w:r>
      </w:ins>
    </w:p>
    <w:p w14:paraId="5A933B04" w14:textId="77777777" w:rsidR="004B3206" w:rsidRDefault="004B3206" w:rsidP="004B3206">
      <w:pPr>
        <w:jc w:val="center"/>
        <w:rPr>
          <w:ins w:id="300" w:author="USA" w:date="2021-09-14T12:25:00Z"/>
        </w:rPr>
      </w:pPr>
      <w:ins w:id="301" w:author="USA" w:date="2021-09-14T12:25:00Z">
        <w:r>
          <w:t xml:space="preserve">RESOLUTION </w:t>
        </w:r>
        <w:r w:rsidRPr="006B433C">
          <w:t>772 (WRC-19)</w:t>
        </w:r>
      </w:ins>
    </w:p>
    <w:p w14:paraId="5D4BE00B" w14:textId="77777777" w:rsidR="004B3206" w:rsidRPr="00042D68" w:rsidRDefault="004B3206" w:rsidP="004B3206">
      <w:pPr>
        <w:jc w:val="center"/>
        <w:rPr>
          <w:ins w:id="302" w:author="USA" w:date="2021-09-14T12:25:00Z"/>
          <w:b/>
          <w:bCs/>
        </w:rPr>
      </w:pPr>
      <w:ins w:id="303" w:author="USA" w:date="2021-09-14T12:25:00Z">
        <w:r w:rsidRPr="00042D68">
          <w:rPr>
            <w:b/>
            <w:bCs/>
          </w:rPr>
          <w:t>Consideration of regulatory provisions to facilitate the introduction of sub-orbital vehicles</w:t>
        </w:r>
      </w:ins>
    </w:p>
    <w:p w14:paraId="42DEECCC" w14:textId="77777777" w:rsidR="004B3206" w:rsidRDefault="004B3206" w:rsidP="004B3206">
      <w:pPr>
        <w:rPr>
          <w:ins w:id="304" w:author="USA" w:date="2021-09-14T12:25:00Z"/>
          <w:bCs/>
          <w:lang w:val="en-US"/>
        </w:rPr>
      </w:pPr>
    </w:p>
    <w:p w14:paraId="072834C9" w14:textId="308B5CA3" w:rsidR="00042D68" w:rsidRPr="00042D68" w:rsidDel="00AC491F" w:rsidRDefault="00042D68" w:rsidP="001F56E3">
      <w:pPr>
        <w:rPr>
          <w:del w:id="305" w:author="USA" w:date="2021-10-13T10:30:00Z"/>
        </w:rPr>
      </w:pPr>
    </w:p>
    <w:p w14:paraId="5E3773F8" w14:textId="547C9525" w:rsidR="001F56E3" w:rsidRPr="00DD06DC" w:rsidDel="00AC491F" w:rsidRDefault="001F56E3" w:rsidP="001F56E3">
      <w:pPr>
        <w:pStyle w:val="Heading2"/>
        <w:rPr>
          <w:del w:id="306" w:author="USA" w:date="2021-10-13T10:30:00Z"/>
        </w:rPr>
      </w:pPr>
      <w:del w:id="307" w:author="USA" w:date="2021-10-13T10:30:00Z">
        <w:r w:rsidDel="00AC491F">
          <w:delText>2</w:delText>
        </w:r>
        <w:r w:rsidRPr="00DD06DC" w:rsidDel="00AC491F">
          <w:delText>/1.</w:delText>
        </w:r>
      </w:del>
      <w:del w:id="308" w:author="USA" w:date="2021-10-13T10:34:00Z">
        <w:r w:rsidR="00AC491F" w:rsidDel="00AC491F">
          <w:delText>6</w:delText>
        </w:r>
      </w:del>
      <w:del w:id="309" w:author="USA" w:date="2021-10-13T10:30:00Z">
        <w:r w:rsidRPr="00DD06DC" w:rsidDel="00AC491F">
          <w:delText>/5.2</w:delText>
        </w:r>
        <w:r w:rsidRPr="00DD06DC" w:rsidDel="00AC491F">
          <w:tab/>
          <w:delText>For Method B: [title of Method B, if any]</w:delText>
        </w:r>
      </w:del>
    </w:p>
    <w:p w14:paraId="1068CD2F" w14:textId="602B4494" w:rsidR="001F56E3" w:rsidRPr="00A80713" w:rsidDel="00AC491F" w:rsidRDefault="001F56E3" w:rsidP="001F56E3">
      <w:pPr>
        <w:rPr>
          <w:del w:id="310" w:author="USA" w:date="2021-10-13T10:30:00Z"/>
          <w:i/>
          <w:iCs/>
        </w:rPr>
      </w:pPr>
      <w:del w:id="311" w:author="USA" w:date="2021-10-13T10:30:00Z">
        <w:r w:rsidRPr="00A80713" w:rsidDel="00AC491F">
          <w:rPr>
            <w:i/>
            <w:iCs/>
          </w:rPr>
          <w:delText>[Example(s) of regulatory text for the second method to satisfy the agenda item]</w:delText>
        </w:r>
      </w:del>
    </w:p>
    <w:p w14:paraId="1F94409E" w14:textId="5753D7AA" w:rsidR="001F56E3" w:rsidRPr="00A80713" w:rsidDel="00AC491F" w:rsidRDefault="001F56E3" w:rsidP="001F56E3">
      <w:pPr>
        <w:rPr>
          <w:del w:id="312" w:author="USA" w:date="2021-10-13T10:30:00Z"/>
          <w:i/>
          <w:iCs/>
        </w:rPr>
      </w:pPr>
      <w:del w:id="313" w:author="USA" w:date="2021-10-13T10:30:00Z">
        <w:r w:rsidRPr="00A80713" w:rsidDel="00AC491F">
          <w:rPr>
            <w:i/>
            <w:iCs/>
          </w:rPr>
          <w:delText>[Additional sections with example(s) of regulatory text for the other methods to satisfy the agenda item, if any]</w:delText>
        </w:r>
      </w:del>
    </w:p>
    <w:bookmarkEnd w:id="281"/>
    <w:p w14:paraId="157FBE40" w14:textId="77777777" w:rsidR="001F56E3" w:rsidRPr="00DD06DC" w:rsidRDefault="001F56E3" w:rsidP="001F56E3">
      <w:pPr>
        <w:tabs>
          <w:tab w:val="clear" w:pos="1134"/>
          <w:tab w:val="clear" w:pos="1871"/>
          <w:tab w:val="clear" w:pos="2268"/>
        </w:tabs>
        <w:overflowPunct/>
        <w:autoSpaceDE/>
        <w:autoSpaceDN/>
        <w:adjustRightInd/>
        <w:spacing w:before="0"/>
        <w:textAlignment w:val="auto"/>
        <w:rPr>
          <w:caps/>
          <w:sz w:val="28"/>
        </w:rPr>
      </w:pPr>
    </w:p>
    <w:p w14:paraId="683E0A4E" w14:textId="20A5B9D9" w:rsidR="002A6B3B" w:rsidDel="004B3206" w:rsidRDefault="002A6B3B" w:rsidP="006B433C">
      <w:pPr>
        <w:jc w:val="center"/>
        <w:rPr>
          <w:del w:id="314" w:author="USA" w:date="2021-09-14T12:25:00Z"/>
          <w:b/>
          <w:lang w:val="en-US"/>
        </w:rPr>
      </w:pPr>
    </w:p>
    <w:p w14:paraId="777F4A0C" w14:textId="69489828" w:rsidR="00CA22E9" w:rsidRDefault="00CA22E9" w:rsidP="00CA22E9">
      <w:pPr>
        <w:rPr>
          <w:ins w:id="315" w:author="USA" w:date="2021-09-07T23:25:00Z"/>
          <w:bCs/>
          <w:lang w:val="en-US"/>
        </w:rPr>
      </w:pPr>
    </w:p>
    <w:p w14:paraId="210222A8" w14:textId="77777777" w:rsidR="00CA22E9" w:rsidRPr="00CA22E9" w:rsidRDefault="00CA22E9" w:rsidP="00CA22E9">
      <w:pPr>
        <w:rPr>
          <w:bCs/>
          <w:lang w:val="en-US"/>
        </w:rPr>
      </w:pPr>
    </w:p>
    <w:sectPr w:rsidR="00CA22E9" w:rsidRPr="00CA22E9" w:rsidSect="007F4EC2">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7ED7" w14:textId="77777777" w:rsidR="008F2C25" w:rsidRDefault="008F2C25">
      <w:pPr>
        <w:spacing w:before="0"/>
      </w:pPr>
      <w:r>
        <w:separator/>
      </w:r>
    </w:p>
  </w:endnote>
  <w:endnote w:type="continuationSeparator" w:id="0">
    <w:p w14:paraId="1AF62E5A" w14:textId="77777777" w:rsidR="008F2C25" w:rsidRDefault="008F2C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default"/>
    <w:sig w:usb0="00000000"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1B42" w14:textId="77777777" w:rsidR="008F2C25" w:rsidRDefault="008F2C25">
      <w:pPr>
        <w:spacing w:before="0"/>
      </w:pPr>
      <w:r>
        <w:separator/>
      </w:r>
    </w:p>
  </w:footnote>
  <w:footnote w:type="continuationSeparator" w:id="0">
    <w:p w14:paraId="78ED187B" w14:textId="77777777" w:rsidR="008F2C25" w:rsidRDefault="008F2C25">
      <w:pPr>
        <w:spacing w:before="0"/>
      </w:pPr>
      <w:r>
        <w:continuationSeparator/>
      </w:r>
    </w:p>
  </w:footnote>
  <w:footnote w:id="1">
    <w:p w14:paraId="60B25059" w14:textId="77777777" w:rsidR="001F56E3" w:rsidRPr="00376047" w:rsidRDefault="001F56E3" w:rsidP="001F56E3">
      <w:pPr>
        <w:pStyle w:val="FootnoteText"/>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 w:id="2">
    <w:p w14:paraId="33C161E4" w14:textId="069C5A68" w:rsidR="001F56E3" w:rsidRPr="00AC491F" w:rsidDel="00B748DF" w:rsidRDefault="001F56E3" w:rsidP="001F56E3">
      <w:pPr>
        <w:pStyle w:val="FootnoteText"/>
        <w:rPr>
          <w:del w:id="240" w:author="USA" w:date="2021-10-13T10:38:00Z"/>
          <w:spacing w:val="-2"/>
          <w:highlight w:val="cyan"/>
        </w:rPr>
      </w:pPr>
      <w:del w:id="241" w:author="USA" w:date="2021-10-13T10:38:00Z">
        <w:r w:rsidRPr="00AC491F" w:rsidDel="00B748DF">
          <w:rPr>
            <w:rStyle w:val="FootnoteReference"/>
            <w:highlight w:val="cyan"/>
          </w:rPr>
          <w:delText>1</w:delText>
        </w:r>
        <w:r w:rsidRPr="00AC491F" w:rsidDel="00B748DF">
          <w:rPr>
            <w:highlight w:val="cyan"/>
          </w:rPr>
          <w:delText xml:space="preserve"> </w:delText>
        </w:r>
        <w:r w:rsidRPr="00AC491F" w:rsidDel="00B748DF">
          <w:rPr>
            <w:highlight w:val="cyan"/>
          </w:rPr>
          <w:tab/>
        </w:r>
        <w:r w:rsidRPr="00AC491F" w:rsidDel="00B748DF">
          <w:rPr>
            <w:spacing w:val="-2"/>
            <w:highlight w:val="cyan"/>
          </w:rPr>
          <w:delText xml:space="preserve">If a single Method is proposed to satisfy a given agenda item, it does not need to bear a number as it would be the only </w:delText>
        </w:r>
        <w:r w:rsidRPr="00AC491F" w:rsidDel="00B748DF">
          <w:rPr>
            <w:b/>
            <w:bCs/>
            <w:spacing w:val="-2"/>
            <w:highlight w:val="cyan"/>
          </w:rPr>
          <w:delText>Method to satisfy the agenda item</w:delText>
        </w:r>
        <w:r w:rsidRPr="00AC491F" w:rsidDel="00B748DF">
          <w:rPr>
            <w:spacing w:val="-2"/>
            <w:highlight w:val="cyan"/>
          </w:rPr>
          <w:delText xml:space="preserve">, in both Sections </w:delText>
        </w:r>
        <w:r w:rsidRPr="00AC491F" w:rsidDel="00B748DF">
          <w:rPr>
            <w:b/>
            <w:bCs/>
            <w:spacing w:val="-2"/>
            <w:highlight w:val="cyan"/>
          </w:rPr>
          <w:delText>2/1.</w:delText>
        </w:r>
      </w:del>
      <w:ins w:id="242" w:author="USA" w:date="2021-09-07T22:50:00Z">
        <w:del w:id="243" w:author="USA" w:date="2021-10-13T10:38:00Z">
          <w:r w:rsidR="002276EB" w:rsidRPr="00AC491F" w:rsidDel="00B748DF">
            <w:rPr>
              <w:b/>
              <w:bCs/>
              <w:spacing w:val="-2"/>
              <w:highlight w:val="cyan"/>
            </w:rPr>
            <w:delText>6</w:delText>
          </w:r>
        </w:del>
      </w:ins>
      <w:del w:id="244" w:author="USA" w:date="2021-10-13T10:38:00Z">
        <w:r w:rsidRPr="00AC491F" w:rsidDel="00B748DF">
          <w:rPr>
            <w:b/>
            <w:bCs/>
            <w:spacing w:val="-2"/>
            <w:highlight w:val="cyan"/>
          </w:rPr>
          <w:delText>9/4</w:delText>
        </w:r>
        <w:r w:rsidRPr="00AC491F" w:rsidDel="00B748DF">
          <w:rPr>
            <w:spacing w:val="-2"/>
            <w:highlight w:val="cyan"/>
          </w:rPr>
          <w:delText xml:space="preserve"> and </w:delText>
        </w:r>
        <w:r w:rsidRPr="00AC491F" w:rsidDel="00B748DF">
          <w:rPr>
            <w:b/>
            <w:bCs/>
            <w:spacing w:val="-2"/>
            <w:highlight w:val="cyan"/>
          </w:rPr>
          <w:delText>2/1.</w:delText>
        </w:r>
      </w:del>
      <w:ins w:id="245" w:author="USA" w:date="2021-09-07T22:50:00Z">
        <w:del w:id="246" w:author="USA" w:date="2021-10-13T10:38:00Z">
          <w:r w:rsidR="002276EB" w:rsidRPr="00AC491F" w:rsidDel="00B748DF">
            <w:rPr>
              <w:b/>
              <w:bCs/>
              <w:spacing w:val="-2"/>
              <w:highlight w:val="cyan"/>
            </w:rPr>
            <w:delText>6</w:delText>
          </w:r>
        </w:del>
      </w:ins>
      <w:del w:id="247" w:author="USA" w:date="2021-10-13T10:38:00Z">
        <w:r w:rsidRPr="00AC491F" w:rsidDel="00B748DF">
          <w:rPr>
            <w:b/>
            <w:bCs/>
            <w:spacing w:val="-2"/>
            <w:highlight w:val="cyan"/>
          </w:rPr>
          <w:delText>9/5</w:delText>
        </w:r>
        <w:r w:rsidRPr="00AC491F" w:rsidDel="00B748DF">
          <w:rPr>
            <w:spacing w:val="-2"/>
            <w:highlight w:val="cyan"/>
          </w:rPr>
          <w:delText>.</w:delText>
        </w:r>
      </w:del>
    </w:p>
  </w:footnote>
  <w:footnote w:id="3">
    <w:p w14:paraId="1CD52F76" w14:textId="3B254A35" w:rsidR="001F56E3" w:rsidRPr="00F422DB" w:rsidDel="00B748DF" w:rsidRDefault="001F56E3" w:rsidP="001F56E3">
      <w:pPr>
        <w:pStyle w:val="FootnoteText"/>
        <w:rPr>
          <w:del w:id="253" w:author="USA" w:date="2021-10-13T10:38:00Z"/>
        </w:rPr>
      </w:pPr>
      <w:del w:id="254" w:author="USA" w:date="2021-10-13T10:38:00Z">
        <w:r w:rsidRPr="00AC491F" w:rsidDel="00B748DF">
          <w:rPr>
            <w:rStyle w:val="FootnoteReference"/>
            <w:highlight w:val="cyan"/>
          </w:rPr>
          <w:delText>2</w:delText>
        </w:r>
        <w:r w:rsidRPr="00AC491F" w:rsidDel="00B748DF">
          <w:rPr>
            <w:highlight w:val="cyan"/>
          </w:rPr>
          <w:delText xml:space="preserve"> </w:delText>
        </w:r>
        <w:r w:rsidRPr="00AC491F" w:rsidDel="00B748DF">
          <w:rPr>
            <w:highlight w:val="cyan"/>
          </w:rPr>
          <w:tab/>
          <w:delText xml:space="preserve">If alternatives are proposed to a given Method, they could be described as Sub-Methods in new sub-sections, e.g. Sub-Method A1 (to Method A) in sub-section </w:delText>
        </w:r>
        <w:r w:rsidRPr="00AC491F" w:rsidDel="00B748DF">
          <w:rPr>
            <w:b/>
            <w:bCs/>
            <w:highlight w:val="cyan"/>
          </w:rPr>
          <w:delText>2/1.</w:delText>
        </w:r>
      </w:del>
      <w:ins w:id="255" w:author="USA" w:date="2021-09-07T22:50:00Z">
        <w:del w:id="256" w:author="USA" w:date="2021-10-13T10:38:00Z">
          <w:r w:rsidR="002276EB" w:rsidRPr="00AC491F" w:rsidDel="00B748DF">
            <w:rPr>
              <w:b/>
              <w:bCs/>
              <w:highlight w:val="cyan"/>
            </w:rPr>
            <w:delText>6</w:delText>
          </w:r>
        </w:del>
      </w:ins>
      <w:del w:id="257" w:author="USA" w:date="2021-10-13T10:38:00Z">
        <w:r w:rsidRPr="00AC491F" w:rsidDel="00B748DF">
          <w:rPr>
            <w:b/>
            <w:bCs/>
            <w:highlight w:val="cyan"/>
          </w:rPr>
          <w:delText>9/4.1.1</w:delText>
        </w:r>
        <w:r w:rsidRPr="00AC491F" w:rsidDel="00B748DF">
          <w:rPr>
            <w:highlight w:val="cyan"/>
          </w:rPr>
          <w:delText xml:space="preserve"> and Sub-Method A2 (to Method A) in sub-section </w:delText>
        </w:r>
        <w:r w:rsidRPr="00AC491F" w:rsidDel="00B748DF">
          <w:rPr>
            <w:b/>
            <w:bCs/>
            <w:highlight w:val="cyan"/>
          </w:rPr>
          <w:delText>2/1.</w:delText>
        </w:r>
      </w:del>
      <w:ins w:id="258" w:author="USA" w:date="2021-09-07T22:50:00Z">
        <w:del w:id="259" w:author="USA" w:date="2021-10-13T10:38:00Z">
          <w:r w:rsidR="002276EB" w:rsidRPr="00AC491F" w:rsidDel="00B748DF">
            <w:rPr>
              <w:b/>
              <w:bCs/>
              <w:highlight w:val="cyan"/>
            </w:rPr>
            <w:delText>6</w:delText>
          </w:r>
        </w:del>
      </w:ins>
      <w:del w:id="260" w:author="USA" w:date="2021-10-13T10:38:00Z">
        <w:r w:rsidRPr="00AC491F" w:rsidDel="00B748DF">
          <w:rPr>
            <w:b/>
            <w:bCs/>
            <w:highlight w:val="cyan"/>
          </w:rPr>
          <w:delText>9/4.1.2</w:delText>
        </w:r>
        <w:r w:rsidRPr="00AC491F" w:rsidDel="00B748DF">
          <w:rPr>
            <w:highlight w:val="cyan"/>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DoC-NASA-AF">
    <w15:presenceInfo w15:providerId="None" w15:userId="DoC-NASA-AF"/>
  </w15:person>
  <w15:person w15:author="Damon Ladson">
    <w15:presenceInfo w15:providerId="Windows Live" w15:userId="1a40ba0d8ff3adfa"/>
  </w15:person>
  <w15:person w15:author="FAA">
    <w15:presenceInfo w15:providerId="Windows Live" w15:userId="54e21414656e1d56"/>
  </w15:person>
  <w15:person w15:author="Berman, Theodore (PERATON)">
    <w15:presenceInfo w15:providerId="AD" w15:userId="S::tberman@peraton.com::e8e57ecd-11d0-4be5-99cc-21811fcab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3789"/>
    <w:rsid w:val="00015AC1"/>
    <w:rsid w:val="00015B80"/>
    <w:rsid w:val="0002034C"/>
    <w:rsid w:val="00020576"/>
    <w:rsid w:val="00023D51"/>
    <w:rsid w:val="000241AD"/>
    <w:rsid w:val="00024699"/>
    <w:rsid w:val="00026A91"/>
    <w:rsid w:val="0002789D"/>
    <w:rsid w:val="00027ED3"/>
    <w:rsid w:val="0003444E"/>
    <w:rsid w:val="00040B25"/>
    <w:rsid w:val="00042634"/>
    <w:rsid w:val="00042D68"/>
    <w:rsid w:val="0004613C"/>
    <w:rsid w:val="00050CEF"/>
    <w:rsid w:val="000563A7"/>
    <w:rsid w:val="000568C7"/>
    <w:rsid w:val="000641FD"/>
    <w:rsid w:val="00066CA1"/>
    <w:rsid w:val="00072535"/>
    <w:rsid w:val="000769EC"/>
    <w:rsid w:val="0007740B"/>
    <w:rsid w:val="00077D30"/>
    <w:rsid w:val="00077F30"/>
    <w:rsid w:val="00080D1E"/>
    <w:rsid w:val="00081475"/>
    <w:rsid w:val="0008274A"/>
    <w:rsid w:val="00084229"/>
    <w:rsid w:val="000843E1"/>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0EAF"/>
    <w:rsid w:val="000D6DA7"/>
    <w:rsid w:val="000E4002"/>
    <w:rsid w:val="000E6C65"/>
    <w:rsid w:val="0010252A"/>
    <w:rsid w:val="00112096"/>
    <w:rsid w:val="00113304"/>
    <w:rsid w:val="0012231F"/>
    <w:rsid w:val="00127648"/>
    <w:rsid w:val="001307CF"/>
    <w:rsid w:val="00137D0C"/>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2956"/>
    <w:rsid w:val="00196B53"/>
    <w:rsid w:val="001A3CAE"/>
    <w:rsid w:val="001A5572"/>
    <w:rsid w:val="001B22DE"/>
    <w:rsid w:val="001B4E65"/>
    <w:rsid w:val="001B7E13"/>
    <w:rsid w:val="001C510B"/>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76EB"/>
    <w:rsid w:val="00236A43"/>
    <w:rsid w:val="002409D5"/>
    <w:rsid w:val="00244FEF"/>
    <w:rsid w:val="002507B4"/>
    <w:rsid w:val="00254261"/>
    <w:rsid w:val="00255B30"/>
    <w:rsid w:val="00255ED1"/>
    <w:rsid w:val="00256C38"/>
    <w:rsid w:val="00272245"/>
    <w:rsid w:val="00273D2C"/>
    <w:rsid w:val="00277E6A"/>
    <w:rsid w:val="00286AB4"/>
    <w:rsid w:val="00286D80"/>
    <w:rsid w:val="00286E48"/>
    <w:rsid w:val="002A0A0D"/>
    <w:rsid w:val="002A6B3B"/>
    <w:rsid w:val="002B10DA"/>
    <w:rsid w:val="002B1454"/>
    <w:rsid w:val="002B2229"/>
    <w:rsid w:val="002B3DCA"/>
    <w:rsid w:val="002B5153"/>
    <w:rsid w:val="002B586F"/>
    <w:rsid w:val="002B590D"/>
    <w:rsid w:val="002B6B62"/>
    <w:rsid w:val="002C13C9"/>
    <w:rsid w:val="002D2949"/>
    <w:rsid w:val="002D2AB7"/>
    <w:rsid w:val="002D4A04"/>
    <w:rsid w:val="002D6C5B"/>
    <w:rsid w:val="002D7A5F"/>
    <w:rsid w:val="002E0B54"/>
    <w:rsid w:val="002E0D34"/>
    <w:rsid w:val="002E3147"/>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368C"/>
    <w:rsid w:val="00364DAD"/>
    <w:rsid w:val="0037379E"/>
    <w:rsid w:val="0037399D"/>
    <w:rsid w:val="00374809"/>
    <w:rsid w:val="00374930"/>
    <w:rsid w:val="00381920"/>
    <w:rsid w:val="003831C4"/>
    <w:rsid w:val="0038728A"/>
    <w:rsid w:val="003934AB"/>
    <w:rsid w:val="003A213B"/>
    <w:rsid w:val="003A2372"/>
    <w:rsid w:val="003A5000"/>
    <w:rsid w:val="003B0273"/>
    <w:rsid w:val="003B27E2"/>
    <w:rsid w:val="003B40A8"/>
    <w:rsid w:val="003B544B"/>
    <w:rsid w:val="003C0A59"/>
    <w:rsid w:val="003C0AE8"/>
    <w:rsid w:val="003C41FE"/>
    <w:rsid w:val="003D1F2B"/>
    <w:rsid w:val="003D392D"/>
    <w:rsid w:val="003E1111"/>
    <w:rsid w:val="003E1ABC"/>
    <w:rsid w:val="003E20B1"/>
    <w:rsid w:val="003E675E"/>
    <w:rsid w:val="003E6D35"/>
    <w:rsid w:val="003E7A27"/>
    <w:rsid w:val="004001B2"/>
    <w:rsid w:val="0040505F"/>
    <w:rsid w:val="0040587A"/>
    <w:rsid w:val="004155CF"/>
    <w:rsid w:val="00416977"/>
    <w:rsid w:val="00416E11"/>
    <w:rsid w:val="0042319E"/>
    <w:rsid w:val="00424028"/>
    <w:rsid w:val="0042410B"/>
    <w:rsid w:val="00425555"/>
    <w:rsid w:val="004368A3"/>
    <w:rsid w:val="00437A1A"/>
    <w:rsid w:val="00437F33"/>
    <w:rsid w:val="00445E6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4FA4"/>
    <w:rsid w:val="004961CD"/>
    <w:rsid w:val="00497840"/>
    <w:rsid w:val="004B1C37"/>
    <w:rsid w:val="004B3206"/>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37E"/>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6B1"/>
    <w:rsid w:val="00605BC9"/>
    <w:rsid w:val="00613937"/>
    <w:rsid w:val="00613B4E"/>
    <w:rsid w:val="00621140"/>
    <w:rsid w:val="00623DED"/>
    <w:rsid w:val="00625A96"/>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1F91"/>
    <w:rsid w:val="00673E27"/>
    <w:rsid w:val="00685375"/>
    <w:rsid w:val="006873FD"/>
    <w:rsid w:val="0069375A"/>
    <w:rsid w:val="0069398C"/>
    <w:rsid w:val="00696704"/>
    <w:rsid w:val="00697647"/>
    <w:rsid w:val="006A1C25"/>
    <w:rsid w:val="006A2038"/>
    <w:rsid w:val="006A41D4"/>
    <w:rsid w:val="006A7215"/>
    <w:rsid w:val="006B433C"/>
    <w:rsid w:val="006B49A2"/>
    <w:rsid w:val="006B7DD5"/>
    <w:rsid w:val="006C05ED"/>
    <w:rsid w:val="006C2134"/>
    <w:rsid w:val="006C3CA8"/>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664FB"/>
    <w:rsid w:val="007727BD"/>
    <w:rsid w:val="00773F03"/>
    <w:rsid w:val="007855BF"/>
    <w:rsid w:val="00785D4A"/>
    <w:rsid w:val="0079131E"/>
    <w:rsid w:val="007920E8"/>
    <w:rsid w:val="00794A43"/>
    <w:rsid w:val="0079704B"/>
    <w:rsid w:val="007A2F31"/>
    <w:rsid w:val="007A6FD8"/>
    <w:rsid w:val="007B036F"/>
    <w:rsid w:val="007B151D"/>
    <w:rsid w:val="007B17F7"/>
    <w:rsid w:val="007B42CC"/>
    <w:rsid w:val="007B4610"/>
    <w:rsid w:val="007B6FBF"/>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5373"/>
    <w:rsid w:val="00826C9F"/>
    <w:rsid w:val="00830953"/>
    <w:rsid w:val="008358DE"/>
    <w:rsid w:val="008370CD"/>
    <w:rsid w:val="0084109E"/>
    <w:rsid w:val="00841B4E"/>
    <w:rsid w:val="00841F90"/>
    <w:rsid w:val="0084240D"/>
    <w:rsid w:val="008473AA"/>
    <w:rsid w:val="008538A0"/>
    <w:rsid w:val="008600CE"/>
    <w:rsid w:val="00860DDB"/>
    <w:rsid w:val="0086282C"/>
    <w:rsid w:val="008635D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2C25"/>
    <w:rsid w:val="008F36D2"/>
    <w:rsid w:val="008F6D61"/>
    <w:rsid w:val="009013D3"/>
    <w:rsid w:val="00901C4D"/>
    <w:rsid w:val="00905610"/>
    <w:rsid w:val="00905C57"/>
    <w:rsid w:val="00912199"/>
    <w:rsid w:val="00914CB4"/>
    <w:rsid w:val="00916B65"/>
    <w:rsid w:val="00921514"/>
    <w:rsid w:val="00927B0A"/>
    <w:rsid w:val="00931E4F"/>
    <w:rsid w:val="0093755F"/>
    <w:rsid w:val="00943976"/>
    <w:rsid w:val="00943E26"/>
    <w:rsid w:val="00943EA1"/>
    <w:rsid w:val="00951A03"/>
    <w:rsid w:val="00954185"/>
    <w:rsid w:val="009562FA"/>
    <w:rsid w:val="00963A96"/>
    <w:rsid w:val="009663B9"/>
    <w:rsid w:val="00967C7F"/>
    <w:rsid w:val="00972666"/>
    <w:rsid w:val="009736B1"/>
    <w:rsid w:val="00973BCC"/>
    <w:rsid w:val="00982522"/>
    <w:rsid w:val="00995C96"/>
    <w:rsid w:val="00996A2D"/>
    <w:rsid w:val="009A1E66"/>
    <w:rsid w:val="009A5A43"/>
    <w:rsid w:val="009A5DE9"/>
    <w:rsid w:val="009B0429"/>
    <w:rsid w:val="009B0A6B"/>
    <w:rsid w:val="009B0AEB"/>
    <w:rsid w:val="009B61C1"/>
    <w:rsid w:val="009B690E"/>
    <w:rsid w:val="009C03B1"/>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3D0D"/>
    <w:rsid w:val="00A46CF0"/>
    <w:rsid w:val="00A5190A"/>
    <w:rsid w:val="00A54B54"/>
    <w:rsid w:val="00A64CD1"/>
    <w:rsid w:val="00A66659"/>
    <w:rsid w:val="00A73ECD"/>
    <w:rsid w:val="00A74C6B"/>
    <w:rsid w:val="00A7673B"/>
    <w:rsid w:val="00A76D11"/>
    <w:rsid w:val="00A770B6"/>
    <w:rsid w:val="00A86200"/>
    <w:rsid w:val="00A931DA"/>
    <w:rsid w:val="00A94D3B"/>
    <w:rsid w:val="00A97892"/>
    <w:rsid w:val="00AA004A"/>
    <w:rsid w:val="00AA666A"/>
    <w:rsid w:val="00AC491F"/>
    <w:rsid w:val="00AC4F04"/>
    <w:rsid w:val="00AE4E42"/>
    <w:rsid w:val="00AE759B"/>
    <w:rsid w:val="00AF0B78"/>
    <w:rsid w:val="00AF1AF0"/>
    <w:rsid w:val="00AF2503"/>
    <w:rsid w:val="00AF79C3"/>
    <w:rsid w:val="00AF7D8A"/>
    <w:rsid w:val="00B034A7"/>
    <w:rsid w:val="00B04BA7"/>
    <w:rsid w:val="00B06485"/>
    <w:rsid w:val="00B23168"/>
    <w:rsid w:val="00B30070"/>
    <w:rsid w:val="00B31187"/>
    <w:rsid w:val="00B37A85"/>
    <w:rsid w:val="00B40DF3"/>
    <w:rsid w:val="00B40FB2"/>
    <w:rsid w:val="00B534A3"/>
    <w:rsid w:val="00B55EEC"/>
    <w:rsid w:val="00B55F77"/>
    <w:rsid w:val="00B60DB8"/>
    <w:rsid w:val="00B64453"/>
    <w:rsid w:val="00B748DF"/>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21FF8"/>
    <w:rsid w:val="00C32697"/>
    <w:rsid w:val="00C34BCE"/>
    <w:rsid w:val="00C360BB"/>
    <w:rsid w:val="00C43B0B"/>
    <w:rsid w:val="00C50259"/>
    <w:rsid w:val="00C50F37"/>
    <w:rsid w:val="00C535EA"/>
    <w:rsid w:val="00C57C9F"/>
    <w:rsid w:val="00C6055E"/>
    <w:rsid w:val="00C64D0F"/>
    <w:rsid w:val="00C65881"/>
    <w:rsid w:val="00C65E52"/>
    <w:rsid w:val="00C66862"/>
    <w:rsid w:val="00C71C2D"/>
    <w:rsid w:val="00C71FB6"/>
    <w:rsid w:val="00C76C2D"/>
    <w:rsid w:val="00C811E0"/>
    <w:rsid w:val="00C8310E"/>
    <w:rsid w:val="00C8445F"/>
    <w:rsid w:val="00C864CC"/>
    <w:rsid w:val="00C95333"/>
    <w:rsid w:val="00C9550B"/>
    <w:rsid w:val="00C96287"/>
    <w:rsid w:val="00C96D8F"/>
    <w:rsid w:val="00CA207A"/>
    <w:rsid w:val="00CA22E9"/>
    <w:rsid w:val="00CA42A3"/>
    <w:rsid w:val="00CA61E4"/>
    <w:rsid w:val="00CA7DC7"/>
    <w:rsid w:val="00CB0A45"/>
    <w:rsid w:val="00CB330B"/>
    <w:rsid w:val="00CB3EA7"/>
    <w:rsid w:val="00CC0AC1"/>
    <w:rsid w:val="00CC4742"/>
    <w:rsid w:val="00CC7085"/>
    <w:rsid w:val="00CC7FA1"/>
    <w:rsid w:val="00CD5A31"/>
    <w:rsid w:val="00CE00DB"/>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46677"/>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D0F26"/>
    <w:rsid w:val="00DD5F92"/>
    <w:rsid w:val="00DE5B16"/>
    <w:rsid w:val="00DE62B3"/>
    <w:rsid w:val="00DE7917"/>
    <w:rsid w:val="00DF0287"/>
    <w:rsid w:val="00DF0C14"/>
    <w:rsid w:val="00DF0DC7"/>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1F25"/>
    <w:rsid w:val="00E7525A"/>
    <w:rsid w:val="00E82765"/>
    <w:rsid w:val="00E84D0F"/>
    <w:rsid w:val="00E85D3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123"/>
    <w:rsid w:val="00EE6FA5"/>
    <w:rsid w:val="00EF24F9"/>
    <w:rsid w:val="00EF7702"/>
    <w:rsid w:val="00F125BF"/>
    <w:rsid w:val="00F16783"/>
    <w:rsid w:val="00F17B84"/>
    <w:rsid w:val="00F23AF1"/>
    <w:rsid w:val="00F26572"/>
    <w:rsid w:val="00F314EE"/>
    <w:rsid w:val="00F3430E"/>
    <w:rsid w:val="00F36A20"/>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23D0"/>
    <w:rsid w:val="00FD2976"/>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131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itu.int/pub/R-RES-R.2-8-2019"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D3252-CAFA-4D17-A6B4-17F7CA8E1891}">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1917</Words>
  <Characters>10931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5</cp:revision>
  <dcterms:created xsi:type="dcterms:W3CDTF">2021-10-12T22:17:00Z</dcterms:created>
  <dcterms:modified xsi:type="dcterms:W3CDTF">2021-10-13T14:44:00Z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SIP_Label_5d54f1a3-9ed5-415d-ba95-38401c4b8817_Enabled">
    <vt:lpwstr>true</vt:lpwstr>
  </property>
  <property fmtid="{D5CDD505-2E9C-101B-9397-08002B2CF9AE}" pid="4" name="MSIP_Label_5d54f1a3-9ed5-415d-ba95-38401c4b8817_SetDate">
    <vt:lpwstr>2021-09-29T11:16:42Z</vt:lpwstr>
  </property>
  <property fmtid="{D5CDD505-2E9C-101B-9397-08002B2CF9AE}" pid="5" name="MSIP_Label_5d54f1a3-9ed5-415d-ba95-38401c4b8817_Method">
    <vt:lpwstr>Standard</vt:lpwstr>
  </property>
  <property fmtid="{D5CDD505-2E9C-101B-9397-08002B2CF9AE}" pid="6" name="MSIP_Label_5d54f1a3-9ed5-415d-ba95-38401c4b8817_Name">
    <vt:lpwstr>Peraton Proprietary</vt:lpwstr>
  </property>
  <property fmtid="{D5CDD505-2E9C-101B-9397-08002B2CF9AE}" pid="7" name="MSIP_Label_5d54f1a3-9ed5-415d-ba95-38401c4b8817_SiteId">
    <vt:lpwstr>2a6ae295-f13d-4948-ba78-332742ce9097</vt:lpwstr>
  </property>
  <property fmtid="{D5CDD505-2E9C-101B-9397-08002B2CF9AE}" pid="8" name="MSIP_Label_5d54f1a3-9ed5-415d-ba95-38401c4b8817_ActionId">
    <vt:lpwstr>cc6aaccf-838e-473b-a253-5883c2558836</vt:lpwstr>
  </property>
  <property fmtid="{D5CDD505-2E9C-101B-9397-08002B2CF9AE}" pid="9" name="MSIP_Label_5d54f1a3-9ed5-415d-ba95-38401c4b8817_ContentBits">
    <vt:lpwstr>0</vt:lpwstr>
  </property>
</Properties>
</file>